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623" w:rsidRPr="001D39AE" w:rsidRDefault="00DB2B99" w:rsidP="00DB2B99">
      <w:pPr>
        <w:spacing w:line="600" w:lineRule="exact"/>
        <w:jc w:val="center"/>
        <w:rPr>
          <w:rFonts w:ascii="黑体" w:eastAsia="黑体" w:hAnsi="黑体"/>
          <w:b/>
          <w:sz w:val="32"/>
          <w:szCs w:val="32"/>
          <w:lang w:eastAsia="zh-CN"/>
        </w:rPr>
      </w:pPr>
      <w:r w:rsidRPr="001D39AE">
        <w:rPr>
          <w:rFonts w:ascii="黑体" w:eastAsia="黑体" w:hAnsi="黑体" w:hint="eastAsia"/>
          <w:b/>
          <w:sz w:val="32"/>
          <w:szCs w:val="32"/>
          <w:lang w:eastAsia="zh-CN"/>
        </w:rPr>
        <w:t>北京航空航天大学</w:t>
      </w:r>
    </w:p>
    <w:p w:rsidR="00DB2B99" w:rsidRPr="001D39AE" w:rsidRDefault="00DB2B99" w:rsidP="00DB2B99">
      <w:pPr>
        <w:spacing w:line="600" w:lineRule="exact"/>
        <w:jc w:val="center"/>
        <w:rPr>
          <w:rFonts w:ascii="黑体" w:eastAsia="黑体" w:hAnsi="黑体"/>
          <w:b/>
          <w:sz w:val="32"/>
          <w:szCs w:val="32"/>
          <w:lang w:eastAsia="zh-CN"/>
        </w:rPr>
      </w:pPr>
      <w:r w:rsidRPr="001D39AE">
        <w:rPr>
          <w:rFonts w:ascii="黑体" w:eastAsia="黑体" w:hAnsi="黑体" w:hint="eastAsia"/>
          <w:b/>
          <w:sz w:val="32"/>
          <w:szCs w:val="32"/>
          <w:lang w:eastAsia="zh-CN"/>
        </w:rPr>
        <w:t>博士研究生创新基金实施管理办法</w:t>
      </w:r>
    </w:p>
    <w:p w:rsidR="007C45C4" w:rsidRPr="0090104A" w:rsidRDefault="00421F6B" w:rsidP="00C92BF5">
      <w:pPr>
        <w:spacing w:afterLines="150" w:line="600" w:lineRule="exact"/>
        <w:ind w:firstLine="357"/>
        <w:jc w:val="center"/>
        <w:rPr>
          <w:rFonts w:ascii="宋体" w:hAnsi="宋体"/>
          <w:b/>
          <w:sz w:val="32"/>
          <w:szCs w:val="32"/>
          <w:lang w:eastAsia="zh-CN"/>
        </w:rPr>
      </w:pPr>
      <w:r>
        <w:rPr>
          <w:rFonts w:ascii="宋体" w:hAnsi="宋体" w:hint="eastAsia"/>
          <w:b/>
          <w:sz w:val="32"/>
          <w:szCs w:val="32"/>
          <w:lang w:eastAsia="zh-CN"/>
        </w:rPr>
        <w:t>2015</w:t>
      </w:r>
      <w:r w:rsidR="00E73618">
        <w:rPr>
          <w:rFonts w:ascii="宋体" w:hAnsi="宋体" w:hint="eastAsia"/>
          <w:b/>
          <w:sz w:val="32"/>
          <w:szCs w:val="32"/>
          <w:lang w:eastAsia="zh-CN"/>
        </w:rPr>
        <w:t>年</w:t>
      </w:r>
      <w:r w:rsidR="00C72751">
        <w:rPr>
          <w:rFonts w:ascii="宋体" w:hAnsi="宋体" w:hint="eastAsia"/>
          <w:b/>
          <w:sz w:val="32"/>
          <w:szCs w:val="32"/>
          <w:lang w:eastAsia="zh-CN"/>
        </w:rPr>
        <w:t>1</w:t>
      </w:r>
      <w:r w:rsidR="00E73618">
        <w:rPr>
          <w:rFonts w:ascii="宋体" w:hAnsi="宋体" w:hint="eastAsia"/>
          <w:b/>
          <w:sz w:val="32"/>
          <w:szCs w:val="32"/>
          <w:lang w:eastAsia="zh-CN"/>
        </w:rPr>
        <w:t>月修订</w:t>
      </w:r>
    </w:p>
    <w:p w:rsidR="00DB2B99" w:rsidRPr="00E67EFA" w:rsidRDefault="00CB6D31" w:rsidP="00CB6D31">
      <w:pPr>
        <w:numPr>
          <w:ilvl w:val="0"/>
          <w:numId w:val="13"/>
        </w:numPr>
        <w:spacing w:line="600" w:lineRule="exact"/>
        <w:jc w:val="center"/>
        <w:rPr>
          <w:rFonts w:asciiTheme="minorEastAsia" w:eastAsiaTheme="minorEastAsia" w:hAnsiTheme="minorEastAsia"/>
          <w:b/>
          <w:sz w:val="32"/>
          <w:szCs w:val="32"/>
          <w:lang w:eastAsia="zh-CN"/>
          <w:rPrChange w:id="0" w:author="王悦" w:date="2015-01-30T09:11:00Z">
            <w:rPr>
              <w:rFonts w:ascii="仿宋_GB2312" w:eastAsia="仿宋_GB2312" w:hAnsi="宋体"/>
              <w:sz w:val="32"/>
              <w:szCs w:val="32"/>
              <w:lang w:eastAsia="zh-CN"/>
            </w:rPr>
          </w:rPrChange>
        </w:rPr>
      </w:pPr>
      <w:r w:rsidRPr="00E67EFA">
        <w:rPr>
          <w:rFonts w:asciiTheme="minorEastAsia" w:eastAsiaTheme="minorEastAsia" w:hAnsiTheme="minorEastAsia" w:hint="eastAsia"/>
          <w:b/>
          <w:sz w:val="32"/>
          <w:szCs w:val="32"/>
          <w:lang w:eastAsia="zh-CN"/>
          <w:rPrChange w:id="1" w:author="王悦" w:date="2015-01-30T09:11:00Z">
            <w:rPr>
              <w:rFonts w:ascii="仿宋_GB2312" w:eastAsia="仿宋_GB2312" w:hAnsi="宋体" w:hint="eastAsia"/>
              <w:sz w:val="32"/>
              <w:szCs w:val="32"/>
              <w:lang w:eastAsia="zh-CN"/>
            </w:rPr>
          </w:rPrChange>
        </w:rPr>
        <w:t>总则</w:t>
      </w:r>
    </w:p>
    <w:p w:rsidR="00CB6D31" w:rsidRPr="008918E1" w:rsidRDefault="007C45C4" w:rsidP="00C83E75">
      <w:pPr>
        <w:numPr>
          <w:ilvl w:val="0"/>
          <w:numId w:val="12"/>
        </w:numPr>
        <w:spacing w:line="440" w:lineRule="atLeast"/>
        <w:ind w:left="0" w:firstLine="567"/>
        <w:rPr>
          <w:rFonts w:asciiTheme="minorEastAsia" w:eastAsiaTheme="minorEastAsia" w:hAnsiTheme="minorEastAsia"/>
          <w:sz w:val="30"/>
          <w:szCs w:val="30"/>
          <w:lang w:eastAsia="zh-CN"/>
          <w:rPrChange w:id="2"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3" w:author="王悦" w:date="2015-01-30T09:10:00Z">
            <w:rPr>
              <w:rFonts w:ascii="仿宋_GB2312" w:eastAsia="仿宋_GB2312" w:hAnsi="宋体" w:hint="eastAsia"/>
              <w:sz w:val="30"/>
              <w:szCs w:val="30"/>
              <w:lang w:eastAsia="zh-CN"/>
            </w:rPr>
          </w:rPrChange>
        </w:rPr>
        <w:t>为培育优秀创新型人才，</w:t>
      </w:r>
      <w:r w:rsidR="0044396B" w:rsidRPr="008918E1">
        <w:rPr>
          <w:rFonts w:asciiTheme="minorEastAsia" w:eastAsiaTheme="minorEastAsia" w:hAnsiTheme="minorEastAsia" w:hint="eastAsia"/>
          <w:sz w:val="28"/>
          <w:szCs w:val="28"/>
          <w:lang w:eastAsia="zh-CN"/>
          <w:rPrChange w:id="4" w:author="王悦" w:date="2015-01-30T09:10:00Z">
            <w:rPr>
              <w:rFonts w:ascii="仿宋_GB2312" w:eastAsia="仿宋_GB2312" w:hint="eastAsia"/>
              <w:sz w:val="28"/>
              <w:szCs w:val="28"/>
              <w:lang w:eastAsia="zh-CN"/>
            </w:rPr>
          </w:rPrChange>
        </w:rPr>
        <w:t>激发博士生创新</w:t>
      </w:r>
      <w:r w:rsidR="00C11ED5" w:rsidRPr="008918E1">
        <w:rPr>
          <w:rFonts w:asciiTheme="minorEastAsia" w:eastAsiaTheme="minorEastAsia" w:hAnsiTheme="minorEastAsia" w:hint="eastAsia"/>
          <w:sz w:val="28"/>
          <w:szCs w:val="28"/>
          <w:lang w:eastAsia="zh-CN"/>
          <w:rPrChange w:id="5" w:author="王悦" w:date="2015-01-30T09:10:00Z">
            <w:rPr>
              <w:rFonts w:ascii="仿宋_GB2312" w:eastAsia="仿宋_GB2312" w:hint="eastAsia"/>
              <w:sz w:val="28"/>
              <w:szCs w:val="28"/>
              <w:lang w:eastAsia="zh-CN"/>
            </w:rPr>
          </w:rPrChange>
        </w:rPr>
        <w:t>研究的内在动力</w:t>
      </w:r>
      <w:r w:rsidR="005A423C" w:rsidRPr="008918E1">
        <w:rPr>
          <w:rFonts w:asciiTheme="minorEastAsia" w:eastAsiaTheme="minorEastAsia" w:hAnsiTheme="minorEastAsia" w:hint="eastAsia"/>
          <w:sz w:val="28"/>
          <w:szCs w:val="28"/>
          <w:lang w:eastAsia="zh-CN"/>
          <w:rPrChange w:id="6" w:author="王悦" w:date="2015-01-30T09:10:00Z">
            <w:rPr>
              <w:rFonts w:ascii="仿宋_GB2312" w:eastAsia="仿宋_GB2312" w:hint="eastAsia"/>
              <w:sz w:val="28"/>
              <w:szCs w:val="28"/>
              <w:lang w:eastAsia="zh-CN"/>
            </w:rPr>
          </w:rPrChange>
        </w:rPr>
        <w:t>，</w:t>
      </w:r>
      <w:r w:rsidRPr="008918E1">
        <w:rPr>
          <w:rFonts w:asciiTheme="minorEastAsia" w:eastAsiaTheme="minorEastAsia" w:hAnsiTheme="minorEastAsia" w:hint="eastAsia"/>
          <w:sz w:val="30"/>
          <w:szCs w:val="30"/>
          <w:lang w:eastAsia="zh-CN"/>
          <w:rPrChange w:id="7" w:author="王悦" w:date="2015-01-30T09:10:00Z">
            <w:rPr>
              <w:rFonts w:ascii="仿宋_GB2312" w:eastAsia="仿宋_GB2312" w:hAnsi="宋体" w:hint="eastAsia"/>
              <w:sz w:val="30"/>
              <w:szCs w:val="30"/>
              <w:lang w:eastAsia="zh-CN"/>
            </w:rPr>
          </w:rPrChange>
        </w:rPr>
        <w:t>鼓励和支持博士生</w:t>
      </w:r>
      <w:r w:rsidR="0073312B" w:rsidRPr="008918E1">
        <w:rPr>
          <w:rFonts w:asciiTheme="minorEastAsia" w:eastAsiaTheme="minorEastAsia" w:hAnsiTheme="minorEastAsia" w:hint="eastAsia"/>
          <w:sz w:val="30"/>
          <w:szCs w:val="30"/>
          <w:lang w:eastAsia="zh-CN"/>
          <w:rPrChange w:id="8" w:author="王悦" w:date="2015-01-30T09:10:00Z">
            <w:rPr>
              <w:rFonts w:ascii="仿宋_GB2312" w:eastAsia="仿宋_GB2312" w:hAnsi="宋体" w:hint="eastAsia"/>
              <w:sz w:val="30"/>
              <w:szCs w:val="30"/>
              <w:lang w:eastAsia="zh-CN"/>
            </w:rPr>
          </w:rPrChange>
        </w:rPr>
        <w:t>探索学科前沿，</w:t>
      </w:r>
      <w:r w:rsidRPr="008918E1">
        <w:rPr>
          <w:rFonts w:asciiTheme="minorEastAsia" w:eastAsiaTheme="minorEastAsia" w:hAnsiTheme="minorEastAsia" w:hint="eastAsia"/>
          <w:sz w:val="30"/>
          <w:szCs w:val="30"/>
          <w:lang w:eastAsia="zh-CN"/>
          <w:rPrChange w:id="9" w:author="王悦" w:date="2015-01-30T09:10:00Z">
            <w:rPr>
              <w:rFonts w:ascii="仿宋_GB2312" w:eastAsia="仿宋_GB2312" w:hAnsi="宋体" w:hint="eastAsia"/>
              <w:sz w:val="30"/>
              <w:szCs w:val="30"/>
              <w:lang w:eastAsia="zh-CN"/>
            </w:rPr>
          </w:rPrChange>
        </w:rPr>
        <w:t>开展原创性研究，</w:t>
      </w:r>
      <w:r w:rsidR="0073312B" w:rsidRPr="008918E1">
        <w:rPr>
          <w:rFonts w:asciiTheme="minorEastAsia" w:eastAsiaTheme="minorEastAsia" w:hAnsiTheme="minorEastAsia" w:hint="eastAsia"/>
          <w:sz w:val="30"/>
          <w:szCs w:val="30"/>
          <w:lang w:eastAsia="zh-CN"/>
          <w:rPrChange w:id="10" w:author="王悦" w:date="2015-01-30T09:10:00Z">
            <w:rPr>
              <w:rFonts w:ascii="仿宋_GB2312" w:eastAsia="仿宋_GB2312" w:hAnsi="宋体" w:hint="eastAsia"/>
              <w:sz w:val="30"/>
              <w:szCs w:val="30"/>
              <w:lang w:eastAsia="zh-CN"/>
            </w:rPr>
          </w:rPrChange>
        </w:rPr>
        <w:t>并</w:t>
      </w:r>
      <w:r w:rsidR="00DB2B99" w:rsidRPr="008918E1">
        <w:rPr>
          <w:rFonts w:asciiTheme="minorEastAsia" w:eastAsiaTheme="minorEastAsia" w:hAnsiTheme="minorEastAsia" w:hint="eastAsia"/>
          <w:sz w:val="30"/>
          <w:szCs w:val="30"/>
          <w:lang w:eastAsia="zh-CN"/>
          <w:rPrChange w:id="11" w:author="王悦" w:date="2015-01-30T09:10:00Z">
            <w:rPr>
              <w:rFonts w:ascii="仿宋_GB2312" w:eastAsia="仿宋_GB2312" w:hAnsi="宋体" w:hint="eastAsia"/>
              <w:sz w:val="30"/>
              <w:szCs w:val="30"/>
              <w:lang w:eastAsia="zh-CN"/>
            </w:rPr>
          </w:rPrChange>
        </w:rPr>
        <w:t>取得</w:t>
      </w:r>
      <w:r w:rsidR="0073312B" w:rsidRPr="008918E1">
        <w:rPr>
          <w:rFonts w:asciiTheme="minorEastAsia" w:eastAsiaTheme="minorEastAsia" w:hAnsiTheme="minorEastAsia" w:hint="eastAsia"/>
          <w:sz w:val="30"/>
          <w:szCs w:val="30"/>
          <w:lang w:eastAsia="zh-CN"/>
          <w:rPrChange w:id="12" w:author="王悦" w:date="2015-01-30T09:10:00Z">
            <w:rPr>
              <w:rFonts w:ascii="仿宋_GB2312" w:eastAsia="仿宋_GB2312" w:hAnsi="宋体" w:hint="eastAsia"/>
              <w:sz w:val="30"/>
              <w:szCs w:val="30"/>
              <w:lang w:eastAsia="zh-CN"/>
            </w:rPr>
          </w:rPrChange>
        </w:rPr>
        <w:t>高水平研究</w:t>
      </w:r>
      <w:r w:rsidR="00DB2B99" w:rsidRPr="008918E1">
        <w:rPr>
          <w:rFonts w:asciiTheme="minorEastAsia" w:eastAsiaTheme="minorEastAsia" w:hAnsiTheme="minorEastAsia" w:hint="eastAsia"/>
          <w:sz w:val="30"/>
          <w:szCs w:val="30"/>
          <w:lang w:eastAsia="zh-CN"/>
          <w:rPrChange w:id="13" w:author="王悦" w:date="2015-01-30T09:10:00Z">
            <w:rPr>
              <w:rFonts w:ascii="仿宋_GB2312" w:eastAsia="仿宋_GB2312" w:hAnsi="宋体" w:hint="eastAsia"/>
              <w:sz w:val="30"/>
              <w:szCs w:val="30"/>
              <w:lang w:eastAsia="zh-CN"/>
            </w:rPr>
          </w:rPrChange>
        </w:rPr>
        <w:t>成果，特设立“北京航空航天大学博士研究生创新基金”，简称“博士生创新基金”。</w:t>
      </w:r>
    </w:p>
    <w:p w:rsidR="00B324C9" w:rsidRPr="008918E1" w:rsidRDefault="005146EA" w:rsidP="00BE15B7">
      <w:pPr>
        <w:numPr>
          <w:ilvl w:val="0"/>
          <w:numId w:val="12"/>
        </w:numPr>
        <w:spacing w:line="440" w:lineRule="atLeast"/>
        <w:ind w:left="0" w:firstLine="567"/>
        <w:rPr>
          <w:rFonts w:asciiTheme="minorEastAsia" w:eastAsiaTheme="minorEastAsia" w:hAnsiTheme="minorEastAsia"/>
          <w:sz w:val="30"/>
          <w:szCs w:val="30"/>
          <w:lang w:eastAsia="zh-CN"/>
          <w:rPrChange w:id="14"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5" w:author="王悦" w:date="2015-01-30T09:10:00Z">
            <w:rPr>
              <w:rFonts w:ascii="仿宋_GB2312" w:eastAsia="仿宋_GB2312" w:hAnsi="宋体" w:hint="eastAsia"/>
              <w:sz w:val="30"/>
              <w:szCs w:val="30"/>
              <w:lang w:eastAsia="zh-CN"/>
            </w:rPr>
          </w:rPrChange>
        </w:rPr>
        <w:t>“博士生创新基金”的宗旨是，支持素质好、能力强、基础好、敢攻关的拔尖博士研究生，在其导师精心指导下，依靠所在科研团队和实验室，潜心开展创新研究，努力取得高水平知识产权成果，认真做出高质量博士学位论文。</w:t>
      </w:r>
    </w:p>
    <w:p w:rsidR="00C51A36" w:rsidRPr="008918E1" w:rsidRDefault="00C51A36" w:rsidP="00CB6D31">
      <w:pPr>
        <w:numPr>
          <w:ilvl w:val="0"/>
          <w:numId w:val="13"/>
        </w:numPr>
        <w:spacing w:line="600" w:lineRule="exact"/>
        <w:jc w:val="center"/>
        <w:rPr>
          <w:rFonts w:asciiTheme="minorEastAsia" w:eastAsiaTheme="minorEastAsia" w:hAnsiTheme="minorEastAsia"/>
          <w:sz w:val="30"/>
          <w:szCs w:val="30"/>
          <w:lang w:eastAsia="zh-CN"/>
          <w:rPrChange w:id="16"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7" w:author="王悦" w:date="2015-01-30T09:10:00Z">
            <w:rPr>
              <w:rFonts w:ascii="仿宋_GB2312" w:eastAsia="仿宋_GB2312" w:hAnsi="宋体" w:hint="eastAsia"/>
              <w:sz w:val="30"/>
              <w:szCs w:val="30"/>
              <w:lang w:eastAsia="zh-CN"/>
            </w:rPr>
          </w:rPrChange>
        </w:rPr>
        <w:t>申请者条件</w:t>
      </w:r>
    </w:p>
    <w:p w:rsidR="00C51A36" w:rsidRPr="008918E1" w:rsidRDefault="00F04AA0" w:rsidP="00BE15B7">
      <w:pPr>
        <w:numPr>
          <w:ilvl w:val="0"/>
          <w:numId w:val="12"/>
        </w:numPr>
        <w:spacing w:line="440" w:lineRule="atLeast"/>
        <w:ind w:left="0" w:firstLine="567"/>
        <w:rPr>
          <w:rFonts w:asciiTheme="minorEastAsia" w:eastAsiaTheme="minorEastAsia" w:hAnsiTheme="minorEastAsia"/>
          <w:sz w:val="30"/>
          <w:szCs w:val="30"/>
          <w:lang w:eastAsia="zh-CN"/>
          <w:rPrChange w:id="18"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9" w:author="王悦" w:date="2015-01-30T09:10:00Z">
            <w:rPr>
              <w:rFonts w:ascii="仿宋_GB2312" w:eastAsia="仿宋_GB2312" w:hAnsi="宋体" w:hint="eastAsia"/>
              <w:sz w:val="30"/>
              <w:szCs w:val="30"/>
              <w:lang w:eastAsia="zh-CN"/>
            </w:rPr>
          </w:rPrChange>
        </w:rPr>
        <w:t>全日制在读博士生</w:t>
      </w:r>
      <w:r w:rsidR="00BC2F72" w:rsidRPr="008918E1">
        <w:rPr>
          <w:rFonts w:asciiTheme="minorEastAsia" w:eastAsiaTheme="minorEastAsia" w:hAnsiTheme="minorEastAsia" w:hint="eastAsia"/>
          <w:sz w:val="30"/>
          <w:szCs w:val="30"/>
          <w:lang w:eastAsia="zh-CN"/>
          <w:rPrChange w:id="20" w:author="王悦" w:date="2015-01-30T09:10:00Z">
            <w:rPr>
              <w:rFonts w:ascii="仿宋_GB2312" w:eastAsia="仿宋_GB2312" w:hAnsi="宋体" w:hint="eastAsia"/>
              <w:sz w:val="30"/>
              <w:szCs w:val="30"/>
              <w:lang w:eastAsia="zh-CN"/>
            </w:rPr>
          </w:rPrChange>
        </w:rPr>
        <w:t>，</w:t>
      </w:r>
      <w:r w:rsidR="002F6DA5" w:rsidRPr="008918E1">
        <w:rPr>
          <w:rFonts w:asciiTheme="minorEastAsia" w:eastAsiaTheme="minorEastAsia" w:hAnsiTheme="minorEastAsia" w:hint="eastAsia"/>
          <w:sz w:val="30"/>
          <w:szCs w:val="30"/>
          <w:lang w:eastAsia="zh-CN"/>
          <w:rPrChange w:id="21" w:author="王悦" w:date="2015-01-30T09:10:00Z">
            <w:rPr>
              <w:rFonts w:ascii="仿宋_GB2312" w:eastAsia="仿宋_GB2312" w:hAnsi="宋体" w:hint="eastAsia"/>
              <w:sz w:val="30"/>
              <w:szCs w:val="30"/>
              <w:lang w:eastAsia="zh-CN"/>
            </w:rPr>
          </w:rPrChange>
        </w:rPr>
        <w:t>课程学习成绩优秀，</w:t>
      </w:r>
      <w:r w:rsidR="00EE05B7" w:rsidRPr="008918E1">
        <w:rPr>
          <w:rFonts w:asciiTheme="minorEastAsia" w:eastAsiaTheme="minorEastAsia" w:hAnsiTheme="minorEastAsia" w:hint="eastAsia"/>
          <w:sz w:val="30"/>
          <w:szCs w:val="30"/>
          <w:lang w:eastAsia="zh-CN"/>
          <w:rPrChange w:id="22" w:author="王悦" w:date="2015-01-30T09:10:00Z">
            <w:rPr>
              <w:rFonts w:ascii="仿宋_GB2312" w:eastAsia="仿宋_GB2312" w:hAnsi="宋体" w:hint="eastAsia"/>
              <w:sz w:val="30"/>
              <w:szCs w:val="30"/>
              <w:lang w:eastAsia="zh-CN"/>
            </w:rPr>
          </w:rPrChange>
        </w:rPr>
        <w:t>具有坚实宽广的理论基础和系统深入的专门知识</w:t>
      </w:r>
      <w:r w:rsidR="00C51A36" w:rsidRPr="008918E1">
        <w:rPr>
          <w:rFonts w:asciiTheme="minorEastAsia" w:eastAsiaTheme="minorEastAsia" w:hAnsiTheme="minorEastAsia" w:hint="eastAsia"/>
          <w:sz w:val="30"/>
          <w:szCs w:val="30"/>
          <w:lang w:eastAsia="zh-CN"/>
          <w:rPrChange w:id="23" w:author="王悦" w:date="2015-01-30T09:10:00Z">
            <w:rPr>
              <w:rFonts w:ascii="仿宋_GB2312" w:eastAsia="仿宋_GB2312" w:hAnsi="宋体" w:hint="eastAsia"/>
              <w:sz w:val="30"/>
              <w:szCs w:val="30"/>
              <w:lang w:eastAsia="zh-CN"/>
            </w:rPr>
          </w:rPrChange>
        </w:rPr>
        <w:t>；</w:t>
      </w:r>
    </w:p>
    <w:p w:rsidR="006C7868" w:rsidRPr="008918E1" w:rsidRDefault="006C7868" w:rsidP="00BE15B7">
      <w:pPr>
        <w:numPr>
          <w:ilvl w:val="0"/>
          <w:numId w:val="12"/>
        </w:numPr>
        <w:spacing w:line="440" w:lineRule="atLeast"/>
        <w:ind w:left="0" w:firstLine="567"/>
        <w:rPr>
          <w:rFonts w:asciiTheme="minorEastAsia" w:eastAsiaTheme="minorEastAsia" w:hAnsiTheme="minorEastAsia"/>
          <w:sz w:val="30"/>
          <w:szCs w:val="30"/>
          <w:lang w:eastAsia="zh-CN"/>
          <w:rPrChange w:id="24"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25" w:author="王悦" w:date="2015-01-30T09:10:00Z">
            <w:rPr>
              <w:rFonts w:ascii="仿宋_GB2312" w:eastAsia="仿宋_GB2312" w:hAnsi="宋体" w:hint="eastAsia"/>
              <w:sz w:val="30"/>
              <w:szCs w:val="30"/>
              <w:lang w:eastAsia="zh-CN"/>
            </w:rPr>
          </w:rPrChange>
        </w:rPr>
        <w:t>已</w:t>
      </w:r>
      <w:r w:rsidR="000349E0" w:rsidRPr="008918E1">
        <w:rPr>
          <w:rFonts w:asciiTheme="minorEastAsia" w:eastAsiaTheme="minorEastAsia" w:hAnsiTheme="minorEastAsia" w:hint="eastAsia"/>
          <w:sz w:val="30"/>
          <w:szCs w:val="30"/>
          <w:lang w:eastAsia="zh-CN"/>
          <w:rPrChange w:id="26" w:author="王悦" w:date="2015-01-30T09:10:00Z">
            <w:rPr>
              <w:rFonts w:ascii="仿宋_GB2312" w:eastAsia="仿宋_GB2312" w:hAnsi="宋体" w:hint="eastAsia"/>
              <w:sz w:val="30"/>
              <w:szCs w:val="30"/>
              <w:lang w:eastAsia="zh-CN"/>
            </w:rPr>
          </w:rPrChange>
        </w:rPr>
        <w:t>明确学位论文选题方向</w:t>
      </w:r>
      <w:r w:rsidRPr="008918E1">
        <w:rPr>
          <w:rFonts w:asciiTheme="minorEastAsia" w:eastAsiaTheme="minorEastAsia" w:hAnsiTheme="minorEastAsia" w:hint="eastAsia"/>
          <w:sz w:val="30"/>
          <w:szCs w:val="30"/>
          <w:lang w:eastAsia="zh-CN"/>
          <w:rPrChange w:id="27" w:author="王悦" w:date="2015-01-30T09:10:00Z">
            <w:rPr>
              <w:rFonts w:ascii="仿宋_GB2312" w:eastAsia="仿宋_GB2312" w:hAnsi="宋体" w:hint="eastAsia"/>
              <w:sz w:val="30"/>
              <w:szCs w:val="30"/>
              <w:lang w:eastAsia="zh-CN"/>
            </w:rPr>
          </w:rPrChange>
        </w:rPr>
        <w:t>；</w:t>
      </w:r>
    </w:p>
    <w:p w:rsidR="00F0728E" w:rsidRPr="008918E1" w:rsidRDefault="00F0728E" w:rsidP="00BE15B7">
      <w:pPr>
        <w:numPr>
          <w:ilvl w:val="0"/>
          <w:numId w:val="12"/>
        </w:numPr>
        <w:spacing w:line="440" w:lineRule="atLeast"/>
        <w:ind w:left="0" w:firstLine="567"/>
        <w:rPr>
          <w:rFonts w:asciiTheme="minorEastAsia" w:eastAsiaTheme="minorEastAsia" w:hAnsiTheme="minorEastAsia"/>
          <w:sz w:val="30"/>
          <w:szCs w:val="30"/>
          <w:lang w:eastAsia="zh-CN"/>
          <w:rPrChange w:id="28"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29" w:author="王悦" w:date="2015-01-30T09:10:00Z">
            <w:rPr>
              <w:rFonts w:ascii="仿宋_GB2312" w:eastAsia="仿宋_GB2312" w:hAnsi="宋体" w:hint="eastAsia"/>
              <w:sz w:val="30"/>
              <w:szCs w:val="30"/>
              <w:lang w:eastAsia="zh-CN"/>
            </w:rPr>
          </w:rPrChange>
        </w:rPr>
        <w:t>热爱科研工作，具备</w:t>
      </w:r>
      <w:r w:rsidR="00A74288" w:rsidRPr="008918E1">
        <w:rPr>
          <w:rFonts w:asciiTheme="minorEastAsia" w:eastAsiaTheme="minorEastAsia" w:hAnsiTheme="minorEastAsia" w:hint="eastAsia"/>
          <w:sz w:val="30"/>
          <w:szCs w:val="30"/>
          <w:lang w:eastAsia="zh-CN"/>
          <w:rPrChange w:id="30" w:author="王悦" w:date="2015-01-30T09:10:00Z">
            <w:rPr>
              <w:rFonts w:ascii="仿宋_GB2312" w:eastAsia="仿宋_GB2312" w:hAnsi="宋体" w:hint="eastAsia"/>
              <w:sz w:val="30"/>
              <w:szCs w:val="30"/>
              <w:lang w:eastAsia="zh-CN"/>
            </w:rPr>
          </w:rPrChange>
        </w:rPr>
        <w:t>锐意创新、</w:t>
      </w:r>
      <w:r w:rsidR="0090104A" w:rsidRPr="008918E1">
        <w:rPr>
          <w:rFonts w:asciiTheme="minorEastAsia" w:eastAsiaTheme="minorEastAsia" w:hAnsiTheme="minorEastAsia" w:hint="eastAsia"/>
          <w:sz w:val="30"/>
          <w:szCs w:val="30"/>
          <w:lang w:eastAsia="zh-CN"/>
          <w:rPrChange w:id="31" w:author="王悦" w:date="2015-01-30T09:10:00Z">
            <w:rPr>
              <w:rFonts w:ascii="仿宋_GB2312" w:eastAsia="仿宋_GB2312" w:hAnsi="宋体" w:hint="eastAsia"/>
              <w:sz w:val="30"/>
              <w:szCs w:val="30"/>
              <w:lang w:eastAsia="zh-CN"/>
            </w:rPr>
          </w:rPrChange>
        </w:rPr>
        <w:t>认真执着、</w:t>
      </w:r>
      <w:r w:rsidRPr="008918E1">
        <w:rPr>
          <w:rFonts w:asciiTheme="minorEastAsia" w:eastAsiaTheme="minorEastAsia" w:hAnsiTheme="minorEastAsia" w:hint="eastAsia"/>
          <w:sz w:val="30"/>
          <w:szCs w:val="30"/>
          <w:lang w:eastAsia="zh-CN"/>
          <w:rPrChange w:id="32" w:author="王悦" w:date="2015-01-30T09:10:00Z">
            <w:rPr>
              <w:rFonts w:ascii="仿宋_GB2312" w:eastAsia="仿宋_GB2312" w:hAnsi="宋体" w:hint="eastAsia"/>
              <w:sz w:val="30"/>
              <w:szCs w:val="30"/>
              <w:lang w:eastAsia="zh-CN"/>
            </w:rPr>
          </w:rPrChange>
        </w:rPr>
        <w:t>刻苦</w:t>
      </w:r>
      <w:r w:rsidR="0090104A" w:rsidRPr="008918E1">
        <w:rPr>
          <w:rFonts w:asciiTheme="minorEastAsia" w:eastAsiaTheme="minorEastAsia" w:hAnsiTheme="minorEastAsia" w:hint="eastAsia"/>
          <w:sz w:val="30"/>
          <w:szCs w:val="30"/>
          <w:lang w:eastAsia="zh-CN"/>
          <w:rPrChange w:id="33" w:author="王悦" w:date="2015-01-30T09:10:00Z">
            <w:rPr>
              <w:rFonts w:ascii="仿宋_GB2312" w:eastAsia="仿宋_GB2312" w:hAnsi="宋体" w:hint="eastAsia"/>
              <w:sz w:val="30"/>
              <w:szCs w:val="30"/>
              <w:lang w:eastAsia="zh-CN"/>
            </w:rPr>
          </w:rPrChange>
        </w:rPr>
        <w:t>钻</w:t>
      </w:r>
      <w:r w:rsidRPr="008918E1">
        <w:rPr>
          <w:rFonts w:asciiTheme="minorEastAsia" w:eastAsiaTheme="minorEastAsia" w:hAnsiTheme="minorEastAsia" w:hint="eastAsia"/>
          <w:sz w:val="30"/>
          <w:szCs w:val="30"/>
          <w:lang w:eastAsia="zh-CN"/>
          <w:rPrChange w:id="34" w:author="王悦" w:date="2015-01-30T09:10:00Z">
            <w:rPr>
              <w:rFonts w:ascii="仿宋_GB2312" w:eastAsia="仿宋_GB2312" w:hAnsi="宋体" w:hint="eastAsia"/>
              <w:sz w:val="30"/>
              <w:szCs w:val="30"/>
              <w:lang w:eastAsia="zh-CN"/>
            </w:rPr>
          </w:rPrChange>
        </w:rPr>
        <w:t>研精神，具有独立分析问题、解决问题的能力；</w:t>
      </w:r>
    </w:p>
    <w:p w:rsidR="00534563" w:rsidRPr="008918E1" w:rsidRDefault="00D07491" w:rsidP="00C41E72">
      <w:pPr>
        <w:numPr>
          <w:ilvl w:val="0"/>
          <w:numId w:val="12"/>
        </w:numPr>
        <w:spacing w:line="440" w:lineRule="atLeast"/>
        <w:ind w:left="0" w:firstLineChars="189" w:firstLine="567"/>
        <w:rPr>
          <w:rFonts w:asciiTheme="minorEastAsia" w:eastAsiaTheme="minorEastAsia" w:hAnsiTheme="minorEastAsia"/>
          <w:sz w:val="30"/>
          <w:szCs w:val="30"/>
          <w:lang w:eastAsia="zh-CN"/>
          <w:rPrChange w:id="35"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36" w:author="王悦" w:date="2015-01-30T09:10:00Z">
            <w:rPr>
              <w:rFonts w:ascii="仿宋_GB2312" w:eastAsia="仿宋_GB2312" w:hAnsi="宋体" w:hint="eastAsia"/>
              <w:sz w:val="30"/>
              <w:szCs w:val="30"/>
              <w:lang w:eastAsia="zh-CN"/>
            </w:rPr>
          </w:rPrChange>
        </w:rPr>
        <w:t>理工科</w:t>
      </w:r>
      <w:proofErr w:type="gramStart"/>
      <w:r w:rsidRPr="008918E1">
        <w:rPr>
          <w:rFonts w:asciiTheme="minorEastAsia" w:eastAsiaTheme="minorEastAsia" w:hAnsiTheme="minorEastAsia" w:hint="eastAsia"/>
          <w:sz w:val="30"/>
          <w:szCs w:val="30"/>
          <w:lang w:eastAsia="zh-CN"/>
          <w:rPrChange w:id="37" w:author="王悦" w:date="2015-01-30T09:10:00Z">
            <w:rPr>
              <w:rFonts w:ascii="仿宋_GB2312" w:eastAsia="仿宋_GB2312" w:hAnsi="宋体" w:hint="eastAsia"/>
              <w:sz w:val="30"/>
              <w:szCs w:val="30"/>
              <w:lang w:eastAsia="zh-CN"/>
            </w:rPr>
          </w:rPrChange>
        </w:rPr>
        <w:t>博士生需</w:t>
      </w:r>
      <w:r w:rsidR="00EA00F7" w:rsidRPr="008918E1">
        <w:rPr>
          <w:rFonts w:asciiTheme="minorEastAsia" w:eastAsiaTheme="minorEastAsia" w:hAnsiTheme="minorEastAsia" w:hint="eastAsia"/>
          <w:sz w:val="30"/>
          <w:szCs w:val="30"/>
          <w:lang w:eastAsia="zh-CN"/>
          <w:rPrChange w:id="38" w:author="王悦" w:date="2015-01-30T09:10:00Z">
            <w:rPr>
              <w:rFonts w:ascii="仿宋_GB2312" w:eastAsia="仿宋_GB2312" w:hAnsi="宋体" w:hint="eastAsia"/>
              <w:sz w:val="30"/>
              <w:szCs w:val="30"/>
              <w:lang w:eastAsia="zh-CN"/>
            </w:rPr>
          </w:rPrChange>
        </w:rPr>
        <w:t>已</w:t>
      </w:r>
      <w:r w:rsidRPr="008918E1">
        <w:rPr>
          <w:rFonts w:asciiTheme="minorEastAsia" w:eastAsiaTheme="minorEastAsia" w:hAnsiTheme="minorEastAsia" w:hint="eastAsia"/>
          <w:sz w:val="30"/>
          <w:szCs w:val="30"/>
          <w:lang w:eastAsia="zh-CN"/>
          <w:rPrChange w:id="39" w:author="王悦" w:date="2015-01-30T09:10:00Z">
            <w:rPr>
              <w:rFonts w:ascii="仿宋_GB2312" w:eastAsia="仿宋_GB2312" w:hAnsi="宋体" w:hint="eastAsia"/>
              <w:sz w:val="30"/>
              <w:szCs w:val="30"/>
              <w:lang w:eastAsia="zh-CN"/>
            </w:rPr>
          </w:rPrChange>
        </w:rPr>
        <w:t>在</w:t>
      </w:r>
      <w:proofErr w:type="gramEnd"/>
      <w:r w:rsidRPr="008918E1">
        <w:rPr>
          <w:rFonts w:asciiTheme="minorEastAsia" w:eastAsiaTheme="minorEastAsia" w:hAnsiTheme="minorEastAsia" w:hint="eastAsia"/>
          <w:sz w:val="30"/>
          <w:szCs w:val="30"/>
          <w:lang w:eastAsia="zh-CN"/>
          <w:rPrChange w:id="40" w:author="王悦" w:date="2015-01-30T09:10:00Z">
            <w:rPr>
              <w:rFonts w:ascii="仿宋_GB2312" w:eastAsia="仿宋_GB2312" w:hAnsi="宋体" w:hint="eastAsia"/>
              <w:sz w:val="30"/>
              <w:szCs w:val="30"/>
              <w:lang w:eastAsia="zh-CN"/>
            </w:rPr>
          </w:rPrChange>
        </w:rPr>
        <w:t>JCR分区的 Q1区或Q2区期刊上发表</w:t>
      </w:r>
      <w:r w:rsidR="00C803C5" w:rsidRPr="008918E1">
        <w:rPr>
          <w:rFonts w:asciiTheme="minorEastAsia" w:eastAsiaTheme="minorEastAsia" w:hAnsiTheme="minorEastAsia" w:hint="eastAsia"/>
          <w:sz w:val="30"/>
          <w:szCs w:val="30"/>
          <w:lang w:eastAsia="zh-CN"/>
          <w:rPrChange w:id="41" w:author="王悦" w:date="2015-01-30T09:10:00Z">
            <w:rPr>
              <w:rFonts w:ascii="仿宋_GB2312" w:eastAsia="仿宋_GB2312" w:hAnsi="宋体" w:hint="eastAsia"/>
              <w:sz w:val="30"/>
              <w:szCs w:val="30"/>
              <w:lang w:eastAsia="zh-CN"/>
            </w:rPr>
          </w:rPrChange>
        </w:rPr>
        <w:t>至少</w:t>
      </w:r>
      <w:r w:rsidRPr="008918E1">
        <w:rPr>
          <w:rFonts w:asciiTheme="minorEastAsia" w:eastAsiaTheme="minorEastAsia" w:hAnsiTheme="minorEastAsia" w:hint="eastAsia"/>
          <w:sz w:val="30"/>
          <w:szCs w:val="30"/>
          <w:lang w:eastAsia="zh-CN"/>
          <w:rPrChange w:id="42" w:author="王悦" w:date="2015-01-30T09:10:00Z">
            <w:rPr>
              <w:rFonts w:ascii="仿宋_GB2312" w:eastAsia="仿宋_GB2312" w:hAnsi="宋体" w:hint="eastAsia"/>
              <w:sz w:val="30"/>
              <w:szCs w:val="30"/>
              <w:lang w:eastAsia="zh-CN"/>
            </w:rPr>
          </w:rPrChange>
        </w:rPr>
        <w:t>1篇SCIE论文；其他学科</w:t>
      </w:r>
      <w:proofErr w:type="gramStart"/>
      <w:r w:rsidRPr="008918E1">
        <w:rPr>
          <w:rFonts w:asciiTheme="minorEastAsia" w:eastAsiaTheme="minorEastAsia" w:hAnsiTheme="minorEastAsia" w:hint="eastAsia"/>
          <w:sz w:val="30"/>
          <w:szCs w:val="30"/>
          <w:lang w:eastAsia="zh-CN"/>
          <w:rPrChange w:id="43" w:author="王悦" w:date="2015-01-30T09:10:00Z">
            <w:rPr>
              <w:rFonts w:ascii="仿宋_GB2312" w:eastAsia="仿宋_GB2312" w:hAnsi="宋体" w:hint="eastAsia"/>
              <w:sz w:val="30"/>
              <w:szCs w:val="30"/>
              <w:lang w:eastAsia="zh-CN"/>
            </w:rPr>
          </w:rPrChange>
        </w:rPr>
        <w:t>博士生需</w:t>
      </w:r>
      <w:r w:rsidR="00EA00F7" w:rsidRPr="008918E1">
        <w:rPr>
          <w:rFonts w:asciiTheme="minorEastAsia" w:eastAsiaTheme="minorEastAsia" w:hAnsiTheme="minorEastAsia" w:hint="eastAsia"/>
          <w:sz w:val="30"/>
          <w:szCs w:val="30"/>
          <w:lang w:eastAsia="zh-CN"/>
          <w:rPrChange w:id="44" w:author="王悦" w:date="2015-01-30T09:10:00Z">
            <w:rPr>
              <w:rFonts w:ascii="仿宋_GB2312" w:eastAsia="仿宋_GB2312" w:hAnsi="宋体" w:hint="eastAsia"/>
              <w:sz w:val="30"/>
              <w:szCs w:val="30"/>
              <w:lang w:eastAsia="zh-CN"/>
            </w:rPr>
          </w:rPrChange>
        </w:rPr>
        <w:t>已</w:t>
      </w:r>
      <w:r w:rsidR="00534563" w:rsidRPr="008918E1">
        <w:rPr>
          <w:rFonts w:asciiTheme="minorEastAsia" w:eastAsiaTheme="minorEastAsia" w:hAnsiTheme="minorEastAsia" w:hint="eastAsia"/>
          <w:sz w:val="30"/>
          <w:szCs w:val="30"/>
          <w:lang w:eastAsia="zh-CN"/>
          <w:rPrChange w:id="45" w:author="王悦" w:date="2015-01-30T09:10:00Z">
            <w:rPr>
              <w:rFonts w:ascii="仿宋_GB2312" w:eastAsia="仿宋_GB2312" w:hAnsi="宋体" w:hint="eastAsia"/>
              <w:sz w:val="30"/>
              <w:szCs w:val="30"/>
              <w:lang w:eastAsia="zh-CN"/>
            </w:rPr>
          </w:rPrChange>
        </w:rPr>
        <w:t>在</w:t>
      </w:r>
      <w:proofErr w:type="gramEnd"/>
      <w:r w:rsidR="00534563" w:rsidRPr="008918E1">
        <w:rPr>
          <w:rFonts w:asciiTheme="minorEastAsia" w:eastAsiaTheme="minorEastAsia" w:hAnsiTheme="minorEastAsia" w:hint="eastAsia"/>
          <w:sz w:val="30"/>
          <w:szCs w:val="30"/>
          <w:lang w:eastAsia="zh-CN"/>
          <w:rPrChange w:id="46" w:author="王悦" w:date="2015-01-30T09:10:00Z">
            <w:rPr>
              <w:rFonts w:ascii="仿宋_GB2312" w:eastAsia="仿宋_GB2312" w:hAnsi="宋体" w:hint="eastAsia"/>
              <w:sz w:val="30"/>
              <w:szCs w:val="30"/>
              <w:lang w:eastAsia="zh-CN"/>
            </w:rPr>
          </w:rPrChange>
        </w:rPr>
        <w:t>本学科公认的一流期刊上发表</w:t>
      </w:r>
      <w:r w:rsidR="00C803C5" w:rsidRPr="008918E1">
        <w:rPr>
          <w:rFonts w:asciiTheme="minorEastAsia" w:eastAsiaTheme="minorEastAsia" w:hAnsiTheme="minorEastAsia" w:hint="eastAsia"/>
          <w:sz w:val="30"/>
          <w:szCs w:val="30"/>
          <w:lang w:eastAsia="zh-CN"/>
          <w:rPrChange w:id="47" w:author="王悦" w:date="2015-01-30T09:10:00Z">
            <w:rPr>
              <w:rFonts w:ascii="仿宋_GB2312" w:eastAsia="仿宋_GB2312" w:hAnsi="宋体" w:hint="eastAsia"/>
              <w:sz w:val="30"/>
              <w:szCs w:val="30"/>
              <w:lang w:eastAsia="zh-CN"/>
            </w:rPr>
          </w:rPrChange>
        </w:rPr>
        <w:t>至少</w:t>
      </w:r>
      <w:r w:rsidRPr="008918E1">
        <w:rPr>
          <w:rFonts w:asciiTheme="minorEastAsia" w:eastAsiaTheme="minorEastAsia" w:hAnsiTheme="minorEastAsia" w:hint="eastAsia"/>
          <w:sz w:val="30"/>
          <w:szCs w:val="30"/>
          <w:lang w:eastAsia="zh-CN"/>
          <w:rPrChange w:id="48" w:author="王悦" w:date="2015-01-30T09:10:00Z">
            <w:rPr>
              <w:rFonts w:ascii="仿宋_GB2312" w:eastAsia="仿宋_GB2312" w:hAnsi="宋体" w:hint="eastAsia"/>
              <w:sz w:val="30"/>
              <w:szCs w:val="30"/>
              <w:lang w:eastAsia="zh-CN"/>
            </w:rPr>
          </w:rPrChange>
        </w:rPr>
        <w:t>1篇学术论文</w:t>
      </w:r>
      <w:r w:rsidR="00534563" w:rsidRPr="008918E1">
        <w:rPr>
          <w:rFonts w:asciiTheme="minorEastAsia" w:eastAsiaTheme="minorEastAsia" w:hAnsiTheme="minorEastAsia" w:hint="eastAsia"/>
          <w:sz w:val="30"/>
          <w:szCs w:val="30"/>
          <w:lang w:eastAsia="zh-CN"/>
          <w:rPrChange w:id="49" w:author="王悦" w:date="2015-01-30T09:10:00Z">
            <w:rPr>
              <w:rFonts w:ascii="仿宋_GB2312" w:eastAsia="仿宋_GB2312" w:hAnsi="宋体" w:hint="eastAsia"/>
              <w:sz w:val="30"/>
              <w:szCs w:val="30"/>
              <w:lang w:eastAsia="zh-CN"/>
            </w:rPr>
          </w:rPrChange>
        </w:rPr>
        <w:t>， 并有望进一步取得重要成果。</w:t>
      </w:r>
    </w:p>
    <w:p w:rsidR="00C51A36" w:rsidRPr="008918E1" w:rsidRDefault="00C51A36" w:rsidP="00BE15B7">
      <w:pPr>
        <w:numPr>
          <w:ilvl w:val="0"/>
          <w:numId w:val="12"/>
        </w:numPr>
        <w:spacing w:line="440" w:lineRule="atLeast"/>
        <w:ind w:left="0" w:firstLine="567"/>
        <w:rPr>
          <w:rFonts w:asciiTheme="minorEastAsia" w:eastAsiaTheme="minorEastAsia" w:hAnsiTheme="minorEastAsia"/>
          <w:sz w:val="30"/>
          <w:szCs w:val="30"/>
          <w:lang w:eastAsia="zh-CN"/>
          <w:rPrChange w:id="50"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51" w:author="王悦" w:date="2015-01-30T09:10:00Z">
            <w:rPr>
              <w:rFonts w:ascii="仿宋_GB2312" w:eastAsia="仿宋_GB2312" w:hAnsi="宋体" w:hint="eastAsia"/>
              <w:sz w:val="30"/>
              <w:szCs w:val="30"/>
              <w:lang w:eastAsia="zh-CN"/>
            </w:rPr>
          </w:rPrChange>
        </w:rPr>
        <w:lastRenderedPageBreak/>
        <w:t>博士学位论文</w:t>
      </w:r>
      <w:r w:rsidR="00900A1B" w:rsidRPr="008918E1">
        <w:rPr>
          <w:rFonts w:asciiTheme="minorEastAsia" w:eastAsiaTheme="minorEastAsia" w:hAnsiTheme="minorEastAsia" w:hint="eastAsia"/>
          <w:sz w:val="30"/>
          <w:szCs w:val="30"/>
          <w:lang w:eastAsia="zh-CN"/>
          <w:rPrChange w:id="52" w:author="王悦" w:date="2015-01-30T09:10:00Z">
            <w:rPr>
              <w:rFonts w:ascii="仿宋_GB2312" w:eastAsia="仿宋_GB2312" w:hAnsi="宋体" w:hint="eastAsia"/>
              <w:sz w:val="30"/>
              <w:szCs w:val="30"/>
              <w:lang w:eastAsia="zh-CN"/>
            </w:rPr>
          </w:rPrChange>
        </w:rPr>
        <w:t>选题</w:t>
      </w:r>
      <w:r w:rsidR="00AE11F5" w:rsidRPr="008918E1">
        <w:rPr>
          <w:rFonts w:asciiTheme="minorEastAsia" w:eastAsiaTheme="minorEastAsia" w:hAnsiTheme="minorEastAsia" w:hint="eastAsia"/>
          <w:sz w:val="30"/>
          <w:szCs w:val="30"/>
          <w:lang w:eastAsia="zh-CN"/>
          <w:rPrChange w:id="53" w:author="王悦" w:date="2015-01-30T09:10:00Z">
            <w:rPr>
              <w:rFonts w:ascii="仿宋_GB2312" w:eastAsia="仿宋_GB2312" w:hAnsi="宋体" w:hint="eastAsia"/>
              <w:sz w:val="30"/>
              <w:szCs w:val="30"/>
              <w:lang w:eastAsia="zh-CN"/>
            </w:rPr>
          </w:rPrChange>
        </w:rPr>
        <w:t>具有</w:t>
      </w:r>
      <w:r w:rsidR="00D36BB7" w:rsidRPr="008918E1">
        <w:rPr>
          <w:rFonts w:asciiTheme="minorEastAsia" w:eastAsiaTheme="minorEastAsia" w:hAnsiTheme="minorEastAsia" w:hint="eastAsia"/>
          <w:sz w:val="30"/>
          <w:szCs w:val="30"/>
          <w:lang w:eastAsia="zh-CN"/>
          <w:rPrChange w:id="54" w:author="王悦" w:date="2015-01-30T09:10:00Z">
            <w:rPr>
              <w:rFonts w:ascii="仿宋_GB2312" w:eastAsia="仿宋_GB2312" w:hAnsi="宋体" w:hint="eastAsia"/>
              <w:sz w:val="30"/>
              <w:szCs w:val="30"/>
              <w:lang w:eastAsia="zh-CN"/>
            </w:rPr>
          </w:rPrChange>
        </w:rPr>
        <w:t>原创性、</w:t>
      </w:r>
      <w:r w:rsidR="00AE11F5" w:rsidRPr="008918E1">
        <w:rPr>
          <w:rFonts w:asciiTheme="minorEastAsia" w:eastAsiaTheme="minorEastAsia" w:hAnsiTheme="minorEastAsia" w:hint="eastAsia"/>
          <w:sz w:val="30"/>
          <w:szCs w:val="30"/>
          <w:lang w:eastAsia="zh-CN"/>
          <w:rPrChange w:id="55" w:author="王悦" w:date="2015-01-30T09:10:00Z">
            <w:rPr>
              <w:rFonts w:ascii="仿宋_GB2312" w:eastAsia="仿宋_GB2312" w:hAnsi="宋体" w:hint="eastAsia"/>
              <w:sz w:val="30"/>
              <w:szCs w:val="30"/>
              <w:lang w:eastAsia="zh-CN"/>
            </w:rPr>
          </w:rPrChange>
        </w:rPr>
        <w:t>前沿性、交叉性和创新性，</w:t>
      </w:r>
      <w:r w:rsidR="002925B5" w:rsidRPr="008918E1">
        <w:rPr>
          <w:rFonts w:asciiTheme="minorEastAsia" w:eastAsiaTheme="minorEastAsia" w:hAnsiTheme="minorEastAsia"/>
          <w:sz w:val="30"/>
          <w:szCs w:val="30"/>
          <w:lang w:eastAsia="zh-CN"/>
          <w:rPrChange w:id="56" w:author="王悦" w:date="2015-01-30T09:10:00Z">
            <w:rPr>
              <w:rFonts w:ascii="仿宋_GB2312" w:eastAsia="仿宋_GB2312" w:hAnsi="宋体"/>
              <w:sz w:val="30"/>
              <w:szCs w:val="30"/>
              <w:lang w:eastAsia="zh-CN"/>
            </w:rPr>
          </w:rPrChange>
        </w:rPr>
        <w:t>有重要的</w:t>
      </w:r>
      <w:r w:rsidR="002925B5" w:rsidRPr="008918E1">
        <w:rPr>
          <w:rFonts w:asciiTheme="minorEastAsia" w:eastAsiaTheme="minorEastAsia" w:hAnsiTheme="minorEastAsia" w:hint="eastAsia"/>
          <w:sz w:val="30"/>
          <w:szCs w:val="30"/>
          <w:lang w:eastAsia="zh-CN"/>
          <w:rPrChange w:id="57" w:author="王悦" w:date="2015-01-30T09:10:00Z">
            <w:rPr>
              <w:rFonts w:ascii="仿宋_GB2312" w:eastAsia="仿宋_GB2312" w:hAnsi="宋体" w:hint="eastAsia"/>
              <w:sz w:val="30"/>
              <w:szCs w:val="30"/>
              <w:lang w:eastAsia="zh-CN"/>
            </w:rPr>
          </w:rPrChange>
        </w:rPr>
        <w:t>学术意义或应用价值</w:t>
      </w:r>
      <w:r w:rsidR="002925B5" w:rsidRPr="008918E1">
        <w:rPr>
          <w:rFonts w:asciiTheme="minorEastAsia" w:eastAsiaTheme="minorEastAsia" w:hAnsiTheme="minorEastAsia"/>
          <w:sz w:val="30"/>
          <w:szCs w:val="30"/>
          <w:lang w:eastAsia="zh-CN"/>
          <w:rPrChange w:id="58" w:author="王悦" w:date="2015-01-30T09:10:00Z">
            <w:rPr>
              <w:rFonts w:ascii="仿宋_GB2312" w:eastAsia="仿宋_GB2312" w:hAnsi="宋体"/>
              <w:sz w:val="30"/>
              <w:szCs w:val="30"/>
              <w:lang w:eastAsia="zh-CN"/>
            </w:rPr>
          </w:rPrChange>
        </w:rPr>
        <w:t>，并应与国家重要基础科研项目、自然科学基金项目</w:t>
      </w:r>
      <w:r w:rsidR="00E73618" w:rsidRPr="008918E1">
        <w:rPr>
          <w:rFonts w:asciiTheme="minorEastAsia" w:eastAsiaTheme="minorEastAsia" w:hAnsiTheme="minorEastAsia" w:hint="eastAsia"/>
          <w:sz w:val="30"/>
          <w:szCs w:val="30"/>
          <w:lang w:eastAsia="zh-CN"/>
          <w:rPrChange w:id="59" w:author="王悦" w:date="2015-01-30T09:10:00Z">
            <w:rPr>
              <w:rFonts w:ascii="仿宋_GB2312" w:eastAsia="仿宋_GB2312" w:hAnsi="宋体" w:hint="eastAsia"/>
              <w:sz w:val="30"/>
              <w:szCs w:val="30"/>
              <w:lang w:eastAsia="zh-CN"/>
            </w:rPr>
          </w:rPrChange>
        </w:rPr>
        <w:t>、</w:t>
      </w:r>
      <w:r w:rsidR="002925B5" w:rsidRPr="008918E1">
        <w:rPr>
          <w:rFonts w:asciiTheme="minorEastAsia" w:eastAsiaTheme="minorEastAsia" w:hAnsiTheme="minorEastAsia"/>
          <w:sz w:val="30"/>
          <w:szCs w:val="30"/>
          <w:lang w:eastAsia="zh-CN"/>
          <w:rPrChange w:id="60" w:author="王悦" w:date="2015-01-30T09:10:00Z">
            <w:rPr>
              <w:rFonts w:ascii="仿宋_GB2312" w:eastAsia="仿宋_GB2312" w:hAnsi="宋体"/>
              <w:sz w:val="30"/>
              <w:szCs w:val="30"/>
              <w:lang w:eastAsia="zh-CN"/>
            </w:rPr>
          </w:rPrChange>
        </w:rPr>
        <w:t>省部级以上重点项目等相结合</w:t>
      </w:r>
      <w:r w:rsidR="00FE2CDF" w:rsidRPr="008918E1">
        <w:rPr>
          <w:rFonts w:asciiTheme="minorEastAsia" w:eastAsiaTheme="minorEastAsia" w:hAnsiTheme="minorEastAsia" w:hint="eastAsia"/>
          <w:sz w:val="30"/>
          <w:szCs w:val="30"/>
          <w:lang w:eastAsia="zh-CN"/>
          <w:rPrChange w:id="61" w:author="王悦" w:date="2015-01-30T09:10:00Z">
            <w:rPr>
              <w:rFonts w:ascii="仿宋_GB2312" w:eastAsia="仿宋_GB2312" w:hAnsi="宋体" w:hint="eastAsia"/>
              <w:sz w:val="30"/>
              <w:szCs w:val="30"/>
              <w:lang w:eastAsia="zh-CN"/>
            </w:rPr>
          </w:rPrChange>
        </w:rPr>
        <w:t>。论文研究完成后，应具有参评“北京航空航天大学优秀博士学位论文”的实力；</w:t>
      </w:r>
    </w:p>
    <w:p w:rsidR="00812938" w:rsidRPr="008918E1" w:rsidRDefault="00812938" w:rsidP="00BE15B7">
      <w:pPr>
        <w:numPr>
          <w:ilvl w:val="0"/>
          <w:numId w:val="12"/>
        </w:numPr>
        <w:spacing w:line="440" w:lineRule="atLeast"/>
        <w:ind w:left="0" w:firstLine="567"/>
        <w:rPr>
          <w:rFonts w:asciiTheme="minorEastAsia" w:eastAsiaTheme="minorEastAsia" w:hAnsiTheme="minorEastAsia"/>
          <w:sz w:val="30"/>
          <w:szCs w:val="30"/>
          <w:lang w:eastAsia="zh-CN"/>
          <w:rPrChange w:id="62"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color w:val="000000"/>
          <w:sz w:val="30"/>
          <w:szCs w:val="30"/>
          <w:lang w:eastAsia="zh-CN"/>
          <w:rPrChange w:id="63" w:author="王悦" w:date="2015-01-30T09:10:00Z">
            <w:rPr>
              <w:rFonts w:ascii="仿宋_GB2312" w:eastAsia="仿宋_GB2312" w:hAnsi="宋体" w:hint="eastAsia"/>
              <w:color w:val="000000"/>
              <w:sz w:val="30"/>
              <w:szCs w:val="30"/>
              <w:lang w:eastAsia="zh-CN"/>
            </w:rPr>
          </w:rPrChange>
        </w:rPr>
        <w:t>保证在获得基金资助后</w:t>
      </w:r>
      <w:r w:rsidR="005F2BD2" w:rsidRPr="008918E1">
        <w:rPr>
          <w:rFonts w:asciiTheme="minorEastAsia" w:eastAsiaTheme="minorEastAsia" w:hAnsiTheme="minorEastAsia" w:hint="eastAsia"/>
          <w:color w:val="000000"/>
          <w:sz w:val="30"/>
          <w:szCs w:val="30"/>
          <w:lang w:eastAsia="zh-CN"/>
          <w:rPrChange w:id="64" w:author="王悦" w:date="2015-01-30T09:10:00Z">
            <w:rPr>
              <w:rFonts w:ascii="仿宋_GB2312" w:eastAsia="仿宋_GB2312" w:hAnsi="宋体" w:hint="eastAsia"/>
              <w:color w:val="000000"/>
              <w:sz w:val="30"/>
              <w:szCs w:val="30"/>
              <w:lang w:eastAsia="zh-CN"/>
            </w:rPr>
          </w:rPrChange>
        </w:rPr>
        <w:t>至少</w:t>
      </w:r>
      <w:r w:rsidRPr="008918E1">
        <w:rPr>
          <w:rFonts w:asciiTheme="minorEastAsia" w:eastAsiaTheme="minorEastAsia" w:hAnsiTheme="minorEastAsia" w:hint="eastAsia"/>
          <w:color w:val="000000"/>
          <w:sz w:val="30"/>
          <w:szCs w:val="30"/>
          <w:lang w:eastAsia="zh-CN"/>
          <w:rPrChange w:id="65" w:author="王悦" w:date="2015-01-30T09:10:00Z">
            <w:rPr>
              <w:rFonts w:ascii="仿宋_GB2312" w:eastAsia="仿宋_GB2312" w:hAnsi="宋体" w:hint="eastAsia"/>
              <w:color w:val="000000"/>
              <w:sz w:val="30"/>
              <w:szCs w:val="30"/>
              <w:lang w:eastAsia="zh-CN"/>
            </w:rPr>
          </w:rPrChange>
        </w:rPr>
        <w:t>有一年的课题研究时间。</w:t>
      </w:r>
    </w:p>
    <w:p w:rsidR="007A1CD3" w:rsidRPr="008918E1" w:rsidRDefault="007A1CD3" w:rsidP="00CB6D31">
      <w:pPr>
        <w:numPr>
          <w:ilvl w:val="0"/>
          <w:numId w:val="13"/>
        </w:numPr>
        <w:spacing w:line="600" w:lineRule="exact"/>
        <w:jc w:val="center"/>
        <w:rPr>
          <w:rFonts w:asciiTheme="minorEastAsia" w:eastAsiaTheme="minorEastAsia" w:hAnsiTheme="minorEastAsia"/>
          <w:b/>
          <w:sz w:val="30"/>
          <w:szCs w:val="30"/>
          <w:rPrChange w:id="66" w:author="王悦" w:date="2015-01-30T09:10:00Z">
            <w:rPr>
              <w:rFonts w:ascii="仿宋_GB2312" w:eastAsia="仿宋_GB2312" w:hAnsi="宋体"/>
              <w:b/>
              <w:sz w:val="30"/>
              <w:szCs w:val="30"/>
            </w:rPr>
          </w:rPrChange>
        </w:rPr>
      </w:pPr>
      <w:r w:rsidRPr="008918E1">
        <w:rPr>
          <w:rFonts w:asciiTheme="minorEastAsia" w:eastAsiaTheme="minorEastAsia" w:hAnsiTheme="minorEastAsia" w:hint="eastAsia"/>
          <w:b/>
          <w:sz w:val="30"/>
          <w:szCs w:val="30"/>
          <w:rPrChange w:id="67" w:author="王悦" w:date="2015-01-30T09:10:00Z">
            <w:rPr>
              <w:rFonts w:ascii="仿宋_GB2312" w:eastAsia="仿宋_GB2312" w:hAnsi="宋体" w:hint="eastAsia"/>
              <w:b/>
              <w:sz w:val="30"/>
              <w:szCs w:val="30"/>
            </w:rPr>
          </w:rPrChange>
        </w:rPr>
        <w:t>申报与评审程序</w:t>
      </w:r>
    </w:p>
    <w:p w:rsidR="007A1CD3" w:rsidRPr="008918E1" w:rsidRDefault="007A1CD3" w:rsidP="00BE15B7">
      <w:pPr>
        <w:numPr>
          <w:ilvl w:val="0"/>
          <w:numId w:val="12"/>
        </w:numPr>
        <w:spacing w:line="440" w:lineRule="atLeast"/>
        <w:ind w:left="0" w:firstLine="567"/>
        <w:rPr>
          <w:rFonts w:asciiTheme="minorEastAsia" w:eastAsiaTheme="minorEastAsia" w:hAnsiTheme="minorEastAsia"/>
          <w:sz w:val="30"/>
          <w:szCs w:val="30"/>
          <w:lang w:eastAsia="zh-CN"/>
          <w:rPrChange w:id="68"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69" w:author="王悦" w:date="2015-01-30T09:10:00Z">
            <w:rPr>
              <w:rFonts w:ascii="仿宋_GB2312" w:eastAsia="仿宋_GB2312" w:hAnsi="宋体" w:hint="eastAsia"/>
              <w:sz w:val="30"/>
              <w:szCs w:val="30"/>
              <w:lang w:eastAsia="zh-CN"/>
            </w:rPr>
          </w:rPrChange>
        </w:rPr>
        <w:t>“博士生创新基金”每年申报、评审一次。一般应在每年3月份完成个人申请、导师推荐，学院初评并确定推荐名单，4月份完成学校</w:t>
      </w:r>
      <w:r w:rsidR="003251F1" w:rsidRPr="008918E1">
        <w:rPr>
          <w:rFonts w:asciiTheme="minorEastAsia" w:eastAsiaTheme="minorEastAsia" w:hAnsiTheme="minorEastAsia" w:hint="eastAsia"/>
          <w:sz w:val="30"/>
          <w:szCs w:val="30"/>
          <w:lang w:eastAsia="zh-CN"/>
          <w:rPrChange w:id="70" w:author="王悦" w:date="2015-01-30T09:10:00Z">
            <w:rPr>
              <w:rFonts w:ascii="仿宋_GB2312" w:eastAsia="仿宋_GB2312" w:hAnsi="宋体" w:hint="eastAsia"/>
              <w:sz w:val="30"/>
              <w:szCs w:val="30"/>
              <w:lang w:eastAsia="zh-CN"/>
            </w:rPr>
          </w:rPrChange>
        </w:rPr>
        <w:t>终</w:t>
      </w:r>
      <w:r w:rsidRPr="008918E1">
        <w:rPr>
          <w:rFonts w:asciiTheme="minorEastAsia" w:eastAsiaTheme="minorEastAsia" w:hAnsiTheme="minorEastAsia" w:hint="eastAsia"/>
          <w:sz w:val="30"/>
          <w:szCs w:val="30"/>
          <w:lang w:eastAsia="zh-CN"/>
          <w:rPrChange w:id="71" w:author="王悦" w:date="2015-01-30T09:10:00Z">
            <w:rPr>
              <w:rFonts w:ascii="仿宋_GB2312" w:eastAsia="仿宋_GB2312" w:hAnsi="宋体" w:hint="eastAsia"/>
              <w:sz w:val="30"/>
              <w:szCs w:val="30"/>
              <w:lang w:eastAsia="zh-CN"/>
            </w:rPr>
          </w:rPrChange>
        </w:rPr>
        <w:t>审</w:t>
      </w:r>
      <w:r w:rsidR="00884EF5" w:rsidRPr="008918E1">
        <w:rPr>
          <w:rFonts w:asciiTheme="minorEastAsia" w:eastAsiaTheme="minorEastAsia" w:hAnsiTheme="minorEastAsia" w:hint="eastAsia"/>
          <w:sz w:val="30"/>
          <w:szCs w:val="30"/>
          <w:lang w:eastAsia="zh-CN"/>
          <w:rPrChange w:id="72" w:author="王悦" w:date="2015-01-30T09:10:00Z">
            <w:rPr>
              <w:rFonts w:ascii="仿宋_GB2312" w:eastAsia="仿宋_GB2312" w:hAnsi="宋体" w:hint="eastAsia"/>
              <w:sz w:val="30"/>
              <w:szCs w:val="30"/>
              <w:lang w:eastAsia="zh-CN"/>
            </w:rPr>
          </w:rPrChange>
        </w:rPr>
        <w:t>；</w:t>
      </w:r>
    </w:p>
    <w:p w:rsidR="007A1CD3" w:rsidRPr="008918E1" w:rsidRDefault="007A1CD3" w:rsidP="00BE15B7">
      <w:pPr>
        <w:numPr>
          <w:ilvl w:val="0"/>
          <w:numId w:val="12"/>
        </w:numPr>
        <w:spacing w:line="440" w:lineRule="atLeast"/>
        <w:ind w:left="0" w:firstLine="567"/>
        <w:rPr>
          <w:rFonts w:asciiTheme="minorEastAsia" w:eastAsiaTheme="minorEastAsia" w:hAnsiTheme="minorEastAsia"/>
          <w:sz w:val="30"/>
          <w:szCs w:val="30"/>
          <w:lang w:eastAsia="zh-CN"/>
          <w:rPrChange w:id="73"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74" w:author="王悦" w:date="2015-01-30T09:10:00Z">
            <w:rPr>
              <w:rFonts w:ascii="仿宋_GB2312" w:eastAsia="仿宋_GB2312" w:hAnsi="宋体" w:hint="eastAsia"/>
              <w:sz w:val="30"/>
              <w:szCs w:val="30"/>
              <w:lang w:eastAsia="zh-CN"/>
            </w:rPr>
          </w:rPrChange>
        </w:rPr>
        <w:t>学院初评由申请者所在学院组织落实，任务是参照申报条件在给定的指标名额范围内，组织评审并公示，确定本学院</w:t>
      </w:r>
      <w:r w:rsidR="00593C75" w:rsidRPr="008918E1">
        <w:rPr>
          <w:rFonts w:asciiTheme="minorEastAsia" w:eastAsiaTheme="minorEastAsia" w:hAnsiTheme="minorEastAsia" w:hint="eastAsia"/>
          <w:sz w:val="30"/>
          <w:szCs w:val="30"/>
          <w:lang w:eastAsia="zh-CN"/>
          <w:rPrChange w:id="75" w:author="王悦" w:date="2015-01-30T09:10:00Z">
            <w:rPr>
              <w:rFonts w:ascii="仿宋_GB2312" w:eastAsia="仿宋_GB2312" w:hAnsi="宋体" w:hint="eastAsia"/>
              <w:sz w:val="30"/>
              <w:szCs w:val="30"/>
              <w:lang w:eastAsia="zh-CN"/>
            </w:rPr>
          </w:rPrChange>
        </w:rPr>
        <w:t>推荐人选</w:t>
      </w:r>
      <w:r w:rsidR="00884EF5" w:rsidRPr="008918E1">
        <w:rPr>
          <w:rFonts w:asciiTheme="minorEastAsia" w:eastAsiaTheme="minorEastAsia" w:hAnsiTheme="minorEastAsia" w:hint="eastAsia"/>
          <w:sz w:val="30"/>
          <w:szCs w:val="30"/>
          <w:lang w:eastAsia="zh-CN"/>
          <w:rPrChange w:id="76" w:author="王悦" w:date="2015-01-30T09:10:00Z">
            <w:rPr>
              <w:rFonts w:ascii="仿宋_GB2312" w:eastAsia="仿宋_GB2312" w:hAnsi="宋体" w:hint="eastAsia"/>
              <w:sz w:val="30"/>
              <w:szCs w:val="30"/>
              <w:lang w:eastAsia="zh-CN"/>
            </w:rPr>
          </w:rPrChange>
        </w:rPr>
        <w:t>；</w:t>
      </w:r>
    </w:p>
    <w:p w:rsidR="007A1CD3" w:rsidRPr="008918E1" w:rsidRDefault="007A1CD3" w:rsidP="00BE15B7">
      <w:pPr>
        <w:numPr>
          <w:ilvl w:val="0"/>
          <w:numId w:val="12"/>
        </w:numPr>
        <w:spacing w:line="440" w:lineRule="atLeast"/>
        <w:ind w:left="0" w:firstLine="567"/>
        <w:rPr>
          <w:rFonts w:asciiTheme="minorEastAsia" w:eastAsiaTheme="minorEastAsia" w:hAnsiTheme="minorEastAsia"/>
          <w:sz w:val="30"/>
          <w:szCs w:val="30"/>
          <w:lang w:eastAsia="zh-CN"/>
          <w:rPrChange w:id="77"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78" w:author="王悦" w:date="2015-01-30T09:10:00Z">
            <w:rPr>
              <w:rFonts w:ascii="仿宋_GB2312" w:eastAsia="仿宋_GB2312" w:hAnsi="宋体" w:hint="eastAsia"/>
              <w:sz w:val="30"/>
              <w:szCs w:val="30"/>
              <w:lang w:eastAsia="zh-CN"/>
            </w:rPr>
          </w:rPrChange>
        </w:rPr>
        <w:t>学校终审由研究生院组织专家</w:t>
      </w:r>
      <w:r w:rsidR="00EB23BA" w:rsidRPr="008918E1">
        <w:rPr>
          <w:rFonts w:asciiTheme="minorEastAsia" w:eastAsiaTheme="minorEastAsia" w:hAnsiTheme="minorEastAsia" w:hint="eastAsia"/>
          <w:sz w:val="30"/>
          <w:szCs w:val="30"/>
          <w:lang w:eastAsia="zh-CN"/>
          <w:rPrChange w:id="79" w:author="王悦" w:date="2015-01-30T09:10:00Z">
            <w:rPr>
              <w:rFonts w:ascii="仿宋_GB2312" w:eastAsia="仿宋_GB2312" w:hAnsi="宋体" w:hint="eastAsia"/>
              <w:sz w:val="30"/>
              <w:szCs w:val="30"/>
              <w:lang w:eastAsia="zh-CN"/>
            </w:rPr>
          </w:rPrChange>
        </w:rPr>
        <w:t>评审</w:t>
      </w:r>
      <w:r w:rsidRPr="008918E1">
        <w:rPr>
          <w:rFonts w:asciiTheme="minorEastAsia" w:eastAsiaTheme="minorEastAsia" w:hAnsiTheme="minorEastAsia" w:hint="eastAsia"/>
          <w:sz w:val="30"/>
          <w:szCs w:val="30"/>
          <w:lang w:eastAsia="zh-CN"/>
          <w:rPrChange w:id="80" w:author="王悦" w:date="2015-01-30T09:10:00Z">
            <w:rPr>
              <w:rFonts w:ascii="仿宋_GB2312" w:eastAsia="仿宋_GB2312" w:hAnsi="宋体" w:hint="eastAsia"/>
              <w:sz w:val="30"/>
              <w:szCs w:val="30"/>
              <w:lang w:eastAsia="zh-CN"/>
            </w:rPr>
          </w:rPrChange>
        </w:rPr>
        <w:t>，</w:t>
      </w:r>
      <w:r w:rsidR="00EB23BA" w:rsidRPr="008918E1">
        <w:rPr>
          <w:rFonts w:asciiTheme="minorEastAsia" w:eastAsiaTheme="minorEastAsia" w:hAnsiTheme="minorEastAsia" w:hint="eastAsia"/>
          <w:sz w:val="30"/>
          <w:szCs w:val="30"/>
          <w:lang w:eastAsia="zh-CN"/>
          <w:rPrChange w:id="81" w:author="王悦" w:date="2015-01-30T09:10:00Z">
            <w:rPr>
              <w:rFonts w:ascii="仿宋_GB2312" w:eastAsia="仿宋_GB2312" w:hAnsi="宋体" w:hint="eastAsia"/>
              <w:sz w:val="30"/>
              <w:szCs w:val="30"/>
              <w:lang w:eastAsia="zh-CN"/>
            </w:rPr>
          </w:rPrChange>
        </w:rPr>
        <w:t>评审</w:t>
      </w:r>
      <w:r w:rsidRPr="008918E1">
        <w:rPr>
          <w:rFonts w:asciiTheme="minorEastAsia" w:eastAsiaTheme="minorEastAsia" w:hAnsiTheme="minorEastAsia" w:hint="eastAsia"/>
          <w:sz w:val="30"/>
          <w:szCs w:val="30"/>
          <w:lang w:eastAsia="zh-CN"/>
          <w:rPrChange w:id="82" w:author="王悦" w:date="2015-01-30T09:10:00Z">
            <w:rPr>
              <w:rFonts w:ascii="仿宋_GB2312" w:eastAsia="仿宋_GB2312" w:hAnsi="宋体" w:hint="eastAsia"/>
              <w:sz w:val="30"/>
              <w:szCs w:val="30"/>
              <w:lang w:eastAsia="zh-CN"/>
            </w:rPr>
          </w:rPrChange>
        </w:rPr>
        <w:t>结果经过公示征求意见后，由研究生院院务会确定当年获得资助人选。</w:t>
      </w:r>
    </w:p>
    <w:p w:rsidR="00EC06A2" w:rsidRPr="008918E1" w:rsidRDefault="006E6FFA" w:rsidP="00CB6D31">
      <w:pPr>
        <w:numPr>
          <w:ilvl w:val="0"/>
          <w:numId w:val="13"/>
        </w:numPr>
        <w:spacing w:line="600" w:lineRule="exact"/>
        <w:jc w:val="center"/>
        <w:rPr>
          <w:rFonts w:asciiTheme="minorEastAsia" w:eastAsiaTheme="minorEastAsia" w:hAnsiTheme="minorEastAsia"/>
          <w:b/>
          <w:sz w:val="30"/>
          <w:szCs w:val="30"/>
          <w:rPrChange w:id="83" w:author="王悦" w:date="2015-01-30T09:10:00Z">
            <w:rPr>
              <w:rFonts w:ascii="仿宋_GB2312" w:eastAsia="仿宋_GB2312" w:hAnsi="宋体"/>
              <w:b/>
              <w:sz w:val="30"/>
              <w:szCs w:val="30"/>
            </w:rPr>
          </w:rPrChange>
        </w:rPr>
      </w:pPr>
      <w:r w:rsidRPr="008918E1">
        <w:rPr>
          <w:rFonts w:asciiTheme="minorEastAsia" w:eastAsiaTheme="minorEastAsia" w:hAnsiTheme="minorEastAsia" w:hint="eastAsia"/>
          <w:b/>
          <w:sz w:val="30"/>
          <w:szCs w:val="30"/>
          <w:rPrChange w:id="84" w:author="王悦" w:date="2015-01-30T09:10:00Z">
            <w:rPr>
              <w:rFonts w:ascii="仿宋_GB2312" w:eastAsia="仿宋_GB2312" w:hAnsi="宋体" w:hint="eastAsia"/>
              <w:b/>
              <w:sz w:val="30"/>
              <w:szCs w:val="30"/>
            </w:rPr>
          </w:rPrChange>
        </w:rPr>
        <w:t>考核要求</w:t>
      </w:r>
    </w:p>
    <w:p w:rsidR="009906D5" w:rsidRPr="008918E1" w:rsidRDefault="009906D5" w:rsidP="00BE15B7">
      <w:pPr>
        <w:numPr>
          <w:ilvl w:val="0"/>
          <w:numId w:val="12"/>
        </w:numPr>
        <w:spacing w:line="440" w:lineRule="atLeast"/>
        <w:ind w:left="0" w:firstLine="567"/>
        <w:rPr>
          <w:rFonts w:asciiTheme="minorEastAsia" w:eastAsiaTheme="minorEastAsia" w:hAnsiTheme="minorEastAsia"/>
          <w:sz w:val="30"/>
          <w:szCs w:val="30"/>
          <w:lang w:eastAsia="zh-CN"/>
          <w:rPrChange w:id="85"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86" w:author="王悦" w:date="2015-01-30T09:10:00Z">
            <w:rPr>
              <w:rFonts w:ascii="仿宋_GB2312" w:eastAsia="仿宋_GB2312" w:hAnsi="宋体" w:hint="eastAsia"/>
              <w:sz w:val="30"/>
              <w:szCs w:val="30"/>
              <w:lang w:eastAsia="zh-CN"/>
            </w:rPr>
          </w:rPrChange>
        </w:rPr>
        <w:t>“博士生创新基金”获得者应在博士学位论文答辩前提交基金完成情况报告；</w:t>
      </w:r>
    </w:p>
    <w:p w:rsidR="00C60A1D" w:rsidRPr="008918E1" w:rsidRDefault="00C60A1D" w:rsidP="00BE15B7">
      <w:pPr>
        <w:numPr>
          <w:ilvl w:val="0"/>
          <w:numId w:val="12"/>
        </w:numPr>
        <w:spacing w:line="440" w:lineRule="atLeast"/>
        <w:ind w:left="0" w:firstLine="567"/>
        <w:rPr>
          <w:rFonts w:asciiTheme="minorEastAsia" w:eastAsiaTheme="minorEastAsia" w:hAnsiTheme="minorEastAsia"/>
          <w:sz w:val="30"/>
          <w:szCs w:val="30"/>
          <w:lang w:eastAsia="zh-CN"/>
          <w:rPrChange w:id="87"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88" w:author="王悦" w:date="2015-01-30T09:10:00Z">
            <w:rPr>
              <w:rFonts w:ascii="仿宋_GB2312" w:eastAsia="仿宋_GB2312" w:hAnsi="宋体" w:hint="eastAsia"/>
              <w:sz w:val="30"/>
              <w:szCs w:val="30"/>
              <w:lang w:eastAsia="zh-CN"/>
            </w:rPr>
          </w:rPrChange>
        </w:rPr>
        <w:t>考核结果分为优秀、通过与不通过。</w:t>
      </w:r>
    </w:p>
    <w:p w:rsidR="00895902" w:rsidRPr="008918E1" w:rsidRDefault="00895902" w:rsidP="00BE15B7">
      <w:pPr>
        <w:numPr>
          <w:ilvl w:val="0"/>
          <w:numId w:val="12"/>
        </w:numPr>
        <w:spacing w:line="440" w:lineRule="atLeast"/>
        <w:ind w:left="0" w:firstLine="567"/>
        <w:rPr>
          <w:rFonts w:asciiTheme="minorEastAsia" w:eastAsiaTheme="minorEastAsia" w:hAnsiTheme="minorEastAsia"/>
          <w:sz w:val="30"/>
          <w:szCs w:val="30"/>
          <w:lang w:eastAsia="zh-CN"/>
          <w:rPrChange w:id="89"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90" w:author="王悦" w:date="2015-01-30T09:10:00Z">
            <w:rPr>
              <w:rFonts w:ascii="仿宋_GB2312" w:eastAsia="仿宋_GB2312" w:hAnsi="宋体" w:hint="eastAsia"/>
              <w:sz w:val="30"/>
              <w:szCs w:val="30"/>
              <w:lang w:eastAsia="zh-CN"/>
            </w:rPr>
          </w:rPrChange>
        </w:rPr>
        <w:t>博士学位论文获得学位分委会推荐参评校级优秀博士学位论文</w:t>
      </w:r>
      <w:r w:rsidR="001C1FA6" w:rsidRPr="008918E1">
        <w:rPr>
          <w:rFonts w:asciiTheme="minorEastAsia" w:eastAsiaTheme="minorEastAsia" w:hAnsiTheme="minorEastAsia" w:hint="eastAsia"/>
          <w:sz w:val="30"/>
          <w:szCs w:val="30"/>
          <w:lang w:eastAsia="zh-CN"/>
          <w:rPrChange w:id="91" w:author="王悦" w:date="2015-01-30T09:10:00Z">
            <w:rPr>
              <w:rFonts w:ascii="仿宋_GB2312" w:eastAsia="仿宋_GB2312" w:hAnsi="宋体" w:hint="eastAsia"/>
              <w:sz w:val="30"/>
              <w:szCs w:val="30"/>
              <w:lang w:eastAsia="zh-CN"/>
            </w:rPr>
          </w:rPrChange>
        </w:rPr>
        <w:t>则考核结果</w:t>
      </w:r>
      <w:r w:rsidRPr="008918E1">
        <w:rPr>
          <w:rFonts w:asciiTheme="minorEastAsia" w:eastAsiaTheme="minorEastAsia" w:hAnsiTheme="minorEastAsia" w:hint="eastAsia"/>
          <w:sz w:val="30"/>
          <w:szCs w:val="30"/>
          <w:lang w:eastAsia="zh-CN"/>
          <w:rPrChange w:id="92" w:author="王悦" w:date="2015-01-30T09:10:00Z">
            <w:rPr>
              <w:rFonts w:ascii="仿宋_GB2312" w:eastAsia="仿宋_GB2312" w:hAnsi="宋体" w:hint="eastAsia"/>
              <w:sz w:val="30"/>
              <w:szCs w:val="30"/>
              <w:lang w:eastAsia="zh-CN"/>
            </w:rPr>
          </w:rPrChange>
        </w:rPr>
        <w:t>为优秀。</w:t>
      </w:r>
    </w:p>
    <w:p w:rsidR="00C60A1D" w:rsidRPr="008918E1" w:rsidRDefault="00BC527B" w:rsidP="00BE15B7">
      <w:pPr>
        <w:numPr>
          <w:ilvl w:val="0"/>
          <w:numId w:val="12"/>
        </w:numPr>
        <w:spacing w:line="440" w:lineRule="atLeast"/>
        <w:ind w:left="0" w:firstLine="567"/>
        <w:rPr>
          <w:rFonts w:asciiTheme="minorEastAsia" w:eastAsiaTheme="minorEastAsia" w:hAnsiTheme="minorEastAsia"/>
          <w:sz w:val="30"/>
          <w:szCs w:val="30"/>
          <w:lang w:eastAsia="zh-CN"/>
          <w:rPrChange w:id="93"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94" w:author="王悦" w:date="2015-01-30T09:10:00Z">
            <w:rPr>
              <w:rFonts w:ascii="仿宋_GB2312" w:eastAsia="仿宋_GB2312" w:hAnsi="宋体" w:hint="eastAsia"/>
              <w:sz w:val="30"/>
              <w:szCs w:val="30"/>
              <w:lang w:eastAsia="zh-CN"/>
            </w:rPr>
          </w:rPrChange>
        </w:rPr>
        <w:lastRenderedPageBreak/>
        <w:t>博士学位论文达到申请学位发表论文规定的免盲审要求则考核结果为</w:t>
      </w:r>
      <w:r w:rsidR="005379AD" w:rsidRPr="008918E1">
        <w:rPr>
          <w:rFonts w:asciiTheme="minorEastAsia" w:eastAsiaTheme="minorEastAsia" w:hAnsiTheme="minorEastAsia" w:hint="eastAsia"/>
          <w:sz w:val="30"/>
          <w:szCs w:val="30"/>
          <w:lang w:eastAsia="zh-CN"/>
          <w:rPrChange w:id="95" w:author="王悦" w:date="2015-01-30T09:10:00Z">
            <w:rPr>
              <w:rFonts w:ascii="仿宋_GB2312" w:eastAsia="仿宋_GB2312" w:hAnsi="宋体" w:hint="eastAsia"/>
              <w:sz w:val="30"/>
              <w:szCs w:val="30"/>
              <w:lang w:eastAsia="zh-CN"/>
            </w:rPr>
          </w:rPrChange>
        </w:rPr>
        <w:t>通过；</w:t>
      </w:r>
      <w:r w:rsidR="00C60A1D" w:rsidRPr="008918E1">
        <w:rPr>
          <w:rFonts w:asciiTheme="minorEastAsia" w:eastAsiaTheme="minorEastAsia" w:hAnsiTheme="minorEastAsia" w:hint="eastAsia"/>
          <w:sz w:val="30"/>
          <w:szCs w:val="30"/>
          <w:lang w:eastAsia="zh-CN"/>
          <w:rPrChange w:id="96" w:author="王悦" w:date="2015-01-30T09:10:00Z">
            <w:rPr>
              <w:rFonts w:ascii="仿宋_GB2312" w:eastAsia="仿宋_GB2312" w:hAnsi="宋体" w:hint="eastAsia"/>
              <w:sz w:val="30"/>
              <w:szCs w:val="30"/>
              <w:lang w:eastAsia="zh-CN"/>
            </w:rPr>
          </w:rPrChange>
        </w:rPr>
        <w:t>否则为不通过。</w:t>
      </w:r>
    </w:p>
    <w:p w:rsidR="00887987" w:rsidRPr="008918E1" w:rsidRDefault="00C60A1D" w:rsidP="00BE15B7">
      <w:pPr>
        <w:numPr>
          <w:ilvl w:val="0"/>
          <w:numId w:val="12"/>
        </w:numPr>
        <w:spacing w:line="440" w:lineRule="atLeast"/>
        <w:ind w:left="0" w:firstLine="567"/>
        <w:rPr>
          <w:rFonts w:asciiTheme="minorEastAsia" w:eastAsiaTheme="minorEastAsia" w:hAnsiTheme="minorEastAsia"/>
          <w:sz w:val="30"/>
          <w:szCs w:val="30"/>
          <w:lang w:eastAsia="zh-CN"/>
          <w:rPrChange w:id="97"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98" w:author="王悦" w:date="2015-01-30T09:10:00Z">
            <w:rPr>
              <w:rFonts w:ascii="仿宋_GB2312" w:eastAsia="仿宋_GB2312" w:hAnsi="宋体" w:hint="eastAsia"/>
              <w:sz w:val="30"/>
              <w:szCs w:val="30"/>
              <w:lang w:eastAsia="zh-CN"/>
            </w:rPr>
          </w:rPrChange>
        </w:rPr>
        <w:t>考核结果</w:t>
      </w:r>
      <w:r w:rsidR="00A60380" w:rsidRPr="008918E1">
        <w:rPr>
          <w:rFonts w:asciiTheme="minorEastAsia" w:eastAsiaTheme="minorEastAsia" w:hAnsiTheme="minorEastAsia" w:hint="eastAsia"/>
          <w:sz w:val="30"/>
          <w:szCs w:val="30"/>
          <w:lang w:eastAsia="zh-CN"/>
          <w:rPrChange w:id="99" w:author="王悦" w:date="2015-01-30T09:10:00Z">
            <w:rPr>
              <w:rFonts w:ascii="仿宋_GB2312" w:eastAsia="仿宋_GB2312" w:hAnsi="宋体" w:hint="eastAsia"/>
              <w:sz w:val="30"/>
              <w:szCs w:val="30"/>
              <w:lang w:eastAsia="zh-CN"/>
            </w:rPr>
          </w:rPrChange>
        </w:rPr>
        <w:t>为</w:t>
      </w:r>
      <w:r w:rsidR="001C1FA6" w:rsidRPr="008918E1">
        <w:rPr>
          <w:rFonts w:asciiTheme="minorEastAsia" w:eastAsiaTheme="minorEastAsia" w:hAnsiTheme="minorEastAsia" w:hint="eastAsia"/>
          <w:sz w:val="30"/>
          <w:szCs w:val="30"/>
          <w:lang w:eastAsia="zh-CN"/>
          <w:rPrChange w:id="100" w:author="王悦" w:date="2015-01-30T09:10:00Z">
            <w:rPr>
              <w:rFonts w:ascii="仿宋_GB2312" w:eastAsia="仿宋_GB2312" w:hAnsi="宋体" w:hint="eastAsia"/>
              <w:sz w:val="30"/>
              <w:szCs w:val="30"/>
              <w:lang w:eastAsia="zh-CN"/>
            </w:rPr>
          </w:rPrChange>
        </w:rPr>
        <w:t>不通过的博士生，</w:t>
      </w:r>
      <w:r w:rsidR="001C67B6" w:rsidRPr="008918E1">
        <w:rPr>
          <w:rFonts w:asciiTheme="minorEastAsia" w:eastAsiaTheme="minorEastAsia" w:hAnsiTheme="minorEastAsia" w:hint="eastAsia"/>
          <w:sz w:val="30"/>
          <w:szCs w:val="30"/>
          <w:lang w:eastAsia="zh-CN"/>
          <w:rPrChange w:id="101" w:author="王悦" w:date="2015-01-30T09:10:00Z">
            <w:rPr>
              <w:rFonts w:ascii="仿宋_GB2312" w:eastAsia="仿宋_GB2312" w:hAnsi="宋体" w:hint="eastAsia"/>
              <w:sz w:val="30"/>
              <w:szCs w:val="30"/>
              <w:lang w:eastAsia="zh-CN"/>
            </w:rPr>
          </w:rPrChange>
        </w:rPr>
        <w:t>暂停</w:t>
      </w:r>
      <w:r w:rsidR="001C1FA6" w:rsidRPr="008918E1">
        <w:rPr>
          <w:rFonts w:asciiTheme="minorEastAsia" w:eastAsiaTheme="minorEastAsia" w:hAnsiTheme="minorEastAsia" w:hint="eastAsia"/>
          <w:sz w:val="30"/>
          <w:szCs w:val="30"/>
          <w:lang w:eastAsia="zh-CN"/>
          <w:rPrChange w:id="102" w:author="王悦" w:date="2015-01-30T09:10:00Z">
            <w:rPr>
              <w:rFonts w:ascii="仿宋_GB2312" w:eastAsia="仿宋_GB2312" w:hAnsi="宋体" w:hint="eastAsia"/>
              <w:sz w:val="30"/>
              <w:szCs w:val="30"/>
              <w:lang w:eastAsia="zh-CN"/>
            </w:rPr>
          </w:rPrChange>
        </w:rPr>
        <w:t>其指导教师指导的博士生</w:t>
      </w:r>
      <w:r w:rsidR="001C67B6" w:rsidRPr="008918E1">
        <w:rPr>
          <w:rFonts w:asciiTheme="minorEastAsia" w:eastAsiaTheme="minorEastAsia" w:hAnsiTheme="minorEastAsia" w:hint="eastAsia"/>
          <w:sz w:val="30"/>
          <w:szCs w:val="30"/>
          <w:lang w:eastAsia="zh-CN"/>
          <w:rPrChange w:id="103" w:author="王悦" w:date="2015-01-30T09:10:00Z">
            <w:rPr>
              <w:rFonts w:ascii="仿宋_GB2312" w:eastAsia="仿宋_GB2312" w:hAnsi="宋体" w:hint="eastAsia"/>
              <w:sz w:val="30"/>
              <w:szCs w:val="30"/>
              <w:lang w:eastAsia="zh-CN"/>
            </w:rPr>
          </w:rPrChange>
        </w:rPr>
        <w:t>申请</w:t>
      </w:r>
      <w:r w:rsidR="001C1FA6" w:rsidRPr="008918E1">
        <w:rPr>
          <w:rFonts w:asciiTheme="minorEastAsia" w:eastAsiaTheme="minorEastAsia" w:hAnsiTheme="minorEastAsia" w:hint="eastAsia"/>
          <w:sz w:val="30"/>
          <w:szCs w:val="30"/>
          <w:lang w:eastAsia="zh-CN"/>
          <w:rPrChange w:id="104" w:author="王悦" w:date="2015-01-30T09:10:00Z">
            <w:rPr>
              <w:rFonts w:ascii="仿宋_GB2312" w:eastAsia="仿宋_GB2312" w:hAnsi="宋体" w:hint="eastAsia"/>
              <w:sz w:val="30"/>
              <w:szCs w:val="30"/>
              <w:lang w:eastAsia="zh-CN"/>
            </w:rPr>
          </w:rPrChange>
        </w:rPr>
        <w:t>下一年度博士生创新基金</w:t>
      </w:r>
      <w:r w:rsidR="00887987" w:rsidRPr="008918E1">
        <w:rPr>
          <w:rFonts w:asciiTheme="minorEastAsia" w:eastAsiaTheme="minorEastAsia" w:hAnsiTheme="minorEastAsia" w:hint="eastAsia"/>
          <w:sz w:val="30"/>
          <w:szCs w:val="30"/>
          <w:lang w:eastAsia="zh-CN"/>
          <w:rPrChange w:id="105" w:author="王悦" w:date="2015-01-30T09:10:00Z">
            <w:rPr>
              <w:rFonts w:ascii="仿宋_GB2312" w:eastAsia="仿宋_GB2312" w:hAnsi="宋体" w:hint="eastAsia"/>
              <w:sz w:val="30"/>
              <w:szCs w:val="30"/>
              <w:lang w:eastAsia="zh-CN"/>
            </w:rPr>
          </w:rPrChange>
        </w:rPr>
        <w:t>。</w:t>
      </w:r>
    </w:p>
    <w:p w:rsidR="001C4B43" w:rsidRPr="008918E1" w:rsidRDefault="001C4B43" w:rsidP="00BE15B7">
      <w:pPr>
        <w:numPr>
          <w:ilvl w:val="0"/>
          <w:numId w:val="12"/>
        </w:numPr>
        <w:spacing w:line="440" w:lineRule="atLeast"/>
        <w:ind w:left="0" w:firstLine="567"/>
        <w:rPr>
          <w:rFonts w:asciiTheme="minorEastAsia" w:eastAsiaTheme="minorEastAsia" w:hAnsiTheme="minorEastAsia"/>
          <w:sz w:val="30"/>
          <w:szCs w:val="30"/>
          <w:lang w:eastAsia="zh-CN"/>
          <w:rPrChange w:id="106"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07" w:author="王悦" w:date="2015-01-30T09:10:00Z">
            <w:rPr>
              <w:rFonts w:ascii="仿宋_GB2312" w:eastAsia="仿宋_GB2312" w:hAnsi="宋体" w:hint="eastAsia"/>
              <w:sz w:val="30"/>
              <w:szCs w:val="30"/>
              <w:lang w:eastAsia="zh-CN"/>
            </w:rPr>
          </w:rPrChange>
        </w:rPr>
        <w:t>考核优秀及通过者学校将为其颁发相应级别荣誉证书。</w:t>
      </w:r>
    </w:p>
    <w:p w:rsidR="00D42505" w:rsidRPr="008918E1" w:rsidRDefault="005C765F" w:rsidP="00CB6D31">
      <w:pPr>
        <w:numPr>
          <w:ilvl w:val="0"/>
          <w:numId w:val="13"/>
        </w:numPr>
        <w:spacing w:line="600" w:lineRule="exact"/>
        <w:jc w:val="center"/>
        <w:rPr>
          <w:rFonts w:asciiTheme="minorEastAsia" w:eastAsiaTheme="minorEastAsia" w:hAnsiTheme="minorEastAsia"/>
          <w:b/>
          <w:sz w:val="30"/>
          <w:szCs w:val="30"/>
          <w:rPrChange w:id="108" w:author="王悦" w:date="2015-01-30T09:10:00Z">
            <w:rPr>
              <w:rFonts w:ascii="仿宋_GB2312" w:eastAsia="仿宋_GB2312" w:hAnsi="宋体"/>
              <w:b/>
              <w:sz w:val="30"/>
              <w:szCs w:val="30"/>
            </w:rPr>
          </w:rPrChange>
        </w:rPr>
      </w:pPr>
      <w:r w:rsidRPr="008918E1">
        <w:rPr>
          <w:rFonts w:asciiTheme="minorEastAsia" w:eastAsiaTheme="minorEastAsia" w:hAnsiTheme="minorEastAsia" w:hint="eastAsia"/>
          <w:b/>
          <w:sz w:val="30"/>
          <w:szCs w:val="30"/>
          <w:rPrChange w:id="109" w:author="王悦" w:date="2015-01-30T09:10:00Z">
            <w:rPr>
              <w:rFonts w:ascii="仿宋_GB2312" w:eastAsia="仿宋_GB2312" w:hAnsi="宋体" w:hint="eastAsia"/>
              <w:b/>
              <w:sz w:val="30"/>
              <w:szCs w:val="30"/>
            </w:rPr>
          </w:rPrChange>
        </w:rPr>
        <w:t>资助办法</w:t>
      </w:r>
      <w:r w:rsidR="00CA0B7F" w:rsidRPr="008918E1">
        <w:rPr>
          <w:rFonts w:asciiTheme="minorEastAsia" w:eastAsiaTheme="minorEastAsia" w:hAnsiTheme="minorEastAsia" w:hint="eastAsia"/>
          <w:b/>
          <w:sz w:val="30"/>
          <w:szCs w:val="30"/>
          <w:rPrChange w:id="110" w:author="王悦" w:date="2015-01-30T09:10:00Z">
            <w:rPr>
              <w:rFonts w:ascii="仿宋_GB2312" w:eastAsia="仿宋_GB2312" w:hAnsi="宋体" w:hint="eastAsia"/>
              <w:b/>
              <w:sz w:val="30"/>
              <w:szCs w:val="30"/>
            </w:rPr>
          </w:rPrChange>
        </w:rPr>
        <w:t>与经费使用</w:t>
      </w:r>
    </w:p>
    <w:p w:rsidR="008E0800" w:rsidRPr="008918E1" w:rsidRDefault="008E0800" w:rsidP="00BE15B7">
      <w:pPr>
        <w:numPr>
          <w:ilvl w:val="0"/>
          <w:numId w:val="12"/>
        </w:numPr>
        <w:spacing w:line="440" w:lineRule="atLeast"/>
        <w:ind w:left="0" w:firstLine="567"/>
        <w:rPr>
          <w:rFonts w:asciiTheme="minorEastAsia" w:eastAsiaTheme="minorEastAsia" w:hAnsiTheme="minorEastAsia"/>
          <w:sz w:val="30"/>
          <w:szCs w:val="30"/>
          <w:lang w:eastAsia="zh-CN"/>
          <w:rPrChange w:id="111"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12" w:author="王悦" w:date="2015-01-30T09:10:00Z">
            <w:rPr>
              <w:rFonts w:ascii="仿宋_GB2312" w:eastAsia="仿宋_GB2312" w:hAnsi="宋体" w:hint="eastAsia"/>
              <w:sz w:val="30"/>
              <w:szCs w:val="30"/>
              <w:lang w:eastAsia="zh-CN"/>
            </w:rPr>
          </w:rPrChange>
        </w:rPr>
        <w:t>“博士生创新基金”</w:t>
      </w:r>
      <w:r w:rsidR="004928F5" w:rsidRPr="008918E1">
        <w:rPr>
          <w:rFonts w:asciiTheme="minorEastAsia" w:eastAsiaTheme="minorEastAsia" w:hAnsiTheme="minorEastAsia" w:hint="eastAsia"/>
          <w:sz w:val="30"/>
          <w:szCs w:val="30"/>
          <w:lang w:eastAsia="zh-CN"/>
          <w:rPrChange w:id="113" w:author="王悦" w:date="2015-01-30T09:10:00Z">
            <w:rPr>
              <w:rFonts w:ascii="仿宋_GB2312" w:eastAsia="仿宋_GB2312" w:hAnsi="宋体" w:hint="eastAsia"/>
              <w:sz w:val="30"/>
              <w:szCs w:val="30"/>
              <w:lang w:eastAsia="zh-CN"/>
            </w:rPr>
          </w:rPrChange>
        </w:rPr>
        <w:t>资助额度为</w:t>
      </w:r>
      <w:r w:rsidR="000B3844" w:rsidRPr="008918E1">
        <w:rPr>
          <w:rFonts w:asciiTheme="minorEastAsia" w:eastAsiaTheme="minorEastAsia" w:hAnsiTheme="minorEastAsia" w:hint="eastAsia"/>
          <w:sz w:val="30"/>
          <w:szCs w:val="30"/>
          <w:lang w:eastAsia="zh-CN"/>
          <w:rPrChange w:id="114" w:author="王悦" w:date="2015-01-30T09:10:00Z">
            <w:rPr>
              <w:rFonts w:ascii="仿宋_GB2312" w:eastAsia="仿宋_GB2312" w:hAnsi="宋体" w:hint="eastAsia"/>
              <w:sz w:val="30"/>
              <w:szCs w:val="30"/>
              <w:lang w:eastAsia="zh-CN"/>
            </w:rPr>
          </w:rPrChange>
        </w:rPr>
        <w:t>2</w:t>
      </w:r>
      <w:r w:rsidR="004928F5" w:rsidRPr="008918E1">
        <w:rPr>
          <w:rFonts w:asciiTheme="minorEastAsia" w:eastAsiaTheme="minorEastAsia" w:hAnsiTheme="minorEastAsia" w:hint="eastAsia"/>
          <w:sz w:val="30"/>
          <w:szCs w:val="30"/>
          <w:lang w:eastAsia="zh-CN"/>
          <w:rPrChange w:id="115" w:author="王悦" w:date="2015-01-30T09:10:00Z">
            <w:rPr>
              <w:rFonts w:ascii="仿宋_GB2312" w:eastAsia="仿宋_GB2312" w:hAnsi="宋体" w:hint="eastAsia"/>
              <w:sz w:val="30"/>
              <w:szCs w:val="30"/>
              <w:lang w:eastAsia="zh-CN"/>
            </w:rPr>
          </w:rPrChange>
        </w:rPr>
        <w:t>万元</w:t>
      </w:r>
      <w:r w:rsidR="00AF34BA" w:rsidRPr="008918E1">
        <w:rPr>
          <w:rFonts w:asciiTheme="minorEastAsia" w:eastAsiaTheme="minorEastAsia" w:hAnsiTheme="minorEastAsia" w:hint="eastAsia"/>
          <w:sz w:val="30"/>
          <w:szCs w:val="30"/>
          <w:lang w:eastAsia="zh-CN"/>
          <w:rPrChange w:id="116" w:author="王悦" w:date="2015-01-30T09:10:00Z">
            <w:rPr>
              <w:rFonts w:ascii="仿宋_GB2312" w:eastAsia="仿宋_GB2312" w:hAnsi="宋体" w:hint="eastAsia"/>
              <w:sz w:val="30"/>
              <w:szCs w:val="30"/>
              <w:lang w:eastAsia="zh-CN"/>
            </w:rPr>
          </w:rPrChange>
        </w:rPr>
        <w:t xml:space="preserve">； </w:t>
      </w:r>
    </w:p>
    <w:p w:rsidR="002B69CA" w:rsidRPr="008918E1" w:rsidRDefault="002B69CA" w:rsidP="00BE15B7">
      <w:pPr>
        <w:numPr>
          <w:ilvl w:val="0"/>
          <w:numId w:val="12"/>
        </w:numPr>
        <w:spacing w:line="440" w:lineRule="atLeast"/>
        <w:ind w:left="0" w:firstLine="567"/>
        <w:rPr>
          <w:rFonts w:asciiTheme="minorEastAsia" w:eastAsiaTheme="minorEastAsia" w:hAnsiTheme="minorEastAsia"/>
          <w:sz w:val="30"/>
          <w:szCs w:val="30"/>
          <w:lang w:eastAsia="zh-CN"/>
          <w:rPrChange w:id="117"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18" w:author="王悦" w:date="2015-01-30T09:10:00Z">
            <w:rPr>
              <w:rFonts w:ascii="仿宋_GB2312" w:eastAsia="仿宋_GB2312" w:hAnsi="宋体" w:hint="eastAsia"/>
              <w:sz w:val="30"/>
              <w:szCs w:val="30"/>
              <w:lang w:eastAsia="zh-CN"/>
            </w:rPr>
          </w:rPrChange>
        </w:rPr>
        <w:t>“博士生创新基金”的使用，应保证资助额度的50%用于博士研究生的科研成果产出，如发表学术论文、申报发明专利、申请重要科技奖励和参加重要学术交流等；另外50%</w:t>
      </w:r>
      <w:r w:rsidR="004928F5" w:rsidRPr="008918E1">
        <w:rPr>
          <w:rFonts w:asciiTheme="minorEastAsia" w:eastAsiaTheme="minorEastAsia" w:hAnsiTheme="minorEastAsia" w:hint="eastAsia"/>
          <w:sz w:val="30"/>
          <w:szCs w:val="30"/>
          <w:lang w:eastAsia="zh-CN"/>
          <w:rPrChange w:id="119" w:author="王悦" w:date="2015-01-30T09:10:00Z">
            <w:rPr>
              <w:rFonts w:ascii="仿宋_GB2312" w:eastAsia="仿宋_GB2312" w:hAnsi="宋体" w:hint="eastAsia"/>
              <w:sz w:val="30"/>
              <w:szCs w:val="30"/>
              <w:lang w:eastAsia="zh-CN"/>
            </w:rPr>
          </w:rPrChange>
        </w:rPr>
        <w:t>作为奖学金发放</w:t>
      </w:r>
      <w:r w:rsidR="00AF34BA" w:rsidRPr="008918E1">
        <w:rPr>
          <w:rFonts w:asciiTheme="minorEastAsia" w:eastAsiaTheme="minorEastAsia" w:hAnsiTheme="minorEastAsia" w:hint="eastAsia"/>
          <w:sz w:val="30"/>
          <w:szCs w:val="30"/>
          <w:lang w:eastAsia="zh-CN"/>
          <w:rPrChange w:id="120" w:author="王悦" w:date="2015-01-30T09:10:00Z">
            <w:rPr>
              <w:rFonts w:ascii="仿宋_GB2312" w:eastAsia="仿宋_GB2312" w:hAnsi="宋体" w:hint="eastAsia"/>
              <w:sz w:val="30"/>
              <w:szCs w:val="30"/>
              <w:lang w:eastAsia="zh-CN"/>
            </w:rPr>
          </w:rPrChange>
        </w:rPr>
        <w:t>；</w:t>
      </w:r>
    </w:p>
    <w:p w:rsidR="00F9796F" w:rsidRPr="008918E1" w:rsidDel="0015121A" w:rsidRDefault="004928F5" w:rsidP="00BE15B7">
      <w:pPr>
        <w:numPr>
          <w:ilvl w:val="0"/>
          <w:numId w:val="12"/>
        </w:numPr>
        <w:spacing w:line="440" w:lineRule="atLeast"/>
        <w:ind w:left="0" w:firstLine="567"/>
        <w:rPr>
          <w:del w:id="121" w:author="王悦" w:date="2015-01-30T09:11:00Z"/>
          <w:rFonts w:asciiTheme="minorEastAsia" w:eastAsiaTheme="minorEastAsia" w:hAnsiTheme="minorEastAsia"/>
          <w:sz w:val="30"/>
          <w:szCs w:val="30"/>
          <w:lang w:eastAsia="zh-CN"/>
          <w:rPrChange w:id="122" w:author="王悦" w:date="2015-01-30T09:10:00Z">
            <w:rPr>
              <w:del w:id="123" w:author="王悦" w:date="2015-01-30T09:11:00Z"/>
              <w:rFonts w:ascii="仿宋_GB2312" w:eastAsia="仿宋_GB2312"/>
              <w:sz w:val="30"/>
              <w:szCs w:val="30"/>
              <w:lang w:eastAsia="zh-CN"/>
            </w:rPr>
          </w:rPrChange>
        </w:rPr>
      </w:pPr>
      <w:del w:id="124" w:author="王悦" w:date="2015-01-30T09:11:00Z">
        <w:r w:rsidRPr="008918E1" w:rsidDel="0015121A">
          <w:rPr>
            <w:rFonts w:asciiTheme="minorEastAsia" w:eastAsiaTheme="minorEastAsia" w:hAnsiTheme="minorEastAsia" w:hint="eastAsia"/>
            <w:sz w:val="30"/>
            <w:szCs w:val="30"/>
            <w:lang w:eastAsia="zh-CN"/>
            <w:rPrChange w:id="125" w:author="王悦" w:date="2015-01-30T09:10:00Z">
              <w:rPr>
                <w:rFonts w:ascii="仿宋_GB2312" w:eastAsia="仿宋_GB2312" w:hAnsi="宋体" w:hint="eastAsia"/>
                <w:sz w:val="30"/>
                <w:szCs w:val="30"/>
                <w:lang w:eastAsia="zh-CN"/>
              </w:rPr>
            </w:rPrChange>
          </w:rPr>
          <w:delText>奖学金部分</w:delText>
        </w:r>
        <w:r w:rsidR="00F9796F" w:rsidRPr="008918E1" w:rsidDel="0015121A">
          <w:rPr>
            <w:rFonts w:asciiTheme="minorEastAsia" w:eastAsiaTheme="minorEastAsia" w:hAnsiTheme="minorEastAsia" w:hint="eastAsia"/>
            <w:sz w:val="30"/>
            <w:szCs w:val="30"/>
            <w:lang w:eastAsia="zh-CN"/>
            <w:rPrChange w:id="126" w:author="王悦" w:date="2015-01-30T09:10:00Z">
              <w:rPr>
                <w:rFonts w:ascii="仿宋_GB2312" w:eastAsia="仿宋_GB2312" w:hAnsi="宋体" w:hint="eastAsia"/>
                <w:sz w:val="30"/>
                <w:szCs w:val="30"/>
                <w:lang w:eastAsia="zh-CN"/>
              </w:rPr>
            </w:rPrChange>
          </w:rPr>
          <w:delText>自获得基金之日起</w:delText>
        </w:r>
        <w:commentRangeStart w:id="127"/>
        <w:r w:rsidR="00F9796F" w:rsidRPr="008918E1" w:rsidDel="0015121A">
          <w:rPr>
            <w:rFonts w:asciiTheme="minorEastAsia" w:eastAsiaTheme="minorEastAsia" w:hAnsiTheme="minorEastAsia" w:hint="eastAsia"/>
            <w:sz w:val="30"/>
            <w:szCs w:val="30"/>
            <w:lang w:eastAsia="zh-CN"/>
            <w:rPrChange w:id="128" w:author="王悦" w:date="2015-01-30T09:10:00Z">
              <w:rPr>
                <w:rFonts w:ascii="仿宋_GB2312" w:eastAsia="仿宋_GB2312" w:hAnsi="宋体" w:hint="eastAsia"/>
                <w:sz w:val="30"/>
                <w:szCs w:val="30"/>
                <w:lang w:eastAsia="zh-CN"/>
              </w:rPr>
            </w:rPrChange>
          </w:rPr>
          <w:delText>一次性发放</w:delText>
        </w:r>
        <w:commentRangeEnd w:id="127"/>
        <w:r w:rsidR="00A23355" w:rsidRPr="008918E1" w:rsidDel="0015121A">
          <w:rPr>
            <w:rStyle w:val="af7"/>
            <w:rFonts w:asciiTheme="minorEastAsia" w:eastAsiaTheme="minorEastAsia" w:hAnsiTheme="minorEastAsia"/>
            <w:rPrChange w:id="129" w:author="王悦" w:date="2015-01-30T09:10:00Z">
              <w:rPr>
                <w:rStyle w:val="af7"/>
              </w:rPr>
            </w:rPrChange>
          </w:rPr>
          <w:commentReference w:id="127"/>
        </w:r>
        <w:r w:rsidR="005F2BD2" w:rsidRPr="008918E1" w:rsidDel="0015121A">
          <w:rPr>
            <w:rFonts w:asciiTheme="minorEastAsia" w:eastAsiaTheme="minorEastAsia" w:hAnsiTheme="minorEastAsia" w:hint="eastAsia"/>
            <w:sz w:val="30"/>
            <w:szCs w:val="30"/>
            <w:lang w:eastAsia="zh-CN"/>
            <w:rPrChange w:id="130" w:author="王悦" w:date="2015-01-30T09:10:00Z">
              <w:rPr>
                <w:rFonts w:ascii="仿宋_GB2312" w:eastAsia="仿宋_GB2312" w:hAnsi="宋体" w:hint="eastAsia"/>
                <w:sz w:val="30"/>
                <w:szCs w:val="30"/>
                <w:lang w:eastAsia="zh-CN"/>
              </w:rPr>
            </w:rPrChange>
          </w:rPr>
          <w:delText>，</w:delText>
        </w:r>
        <w:r w:rsidRPr="008918E1" w:rsidDel="0015121A">
          <w:rPr>
            <w:rFonts w:asciiTheme="minorEastAsia" w:eastAsiaTheme="minorEastAsia" w:hAnsiTheme="minorEastAsia" w:hint="eastAsia"/>
            <w:sz w:val="30"/>
            <w:szCs w:val="30"/>
            <w:lang w:eastAsia="zh-CN"/>
            <w:rPrChange w:id="131" w:author="王悦" w:date="2015-01-30T09:10:00Z">
              <w:rPr>
                <w:rFonts w:ascii="仿宋_GB2312" w:eastAsia="仿宋_GB2312" w:hAnsi="宋体" w:hint="eastAsia"/>
                <w:sz w:val="30"/>
                <w:szCs w:val="30"/>
                <w:lang w:eastAsia="zh-CN"/>
              </w:rPr>
            </w:rPrChange>
          </w:rPr>
          <w:delText>其余部分</w:delText>
        </w:r>
        <w:r w:rsidR="00CE15C0" w:rsidRPr="008918E1" w:rsidDel="0015121A">
          <w:rPr>
            <w:rFonts w:asciiTheme="minorEastAsia" w:eastAsiaTheme="minorEastAsia" w:hAnsiTheme="minorEastAsia" w:hint="eastAsia"/>
            <w:sz w:val="30"/>
            <w:szCs w:val="30"/>
            <w:lang w:eastAsia="zh-CN"/>
            <w:rPrChange w:id="132" w:author="王悦" w:date="2015-01-30T09:10:00Z">
              <w:rPr>
                <w:rFonts w:ascii="仿宋_GB2312" w:eastAsia="仿宋_GB2312" w:hAnsi="宋体" w:hint="eastAsia"/>
                <w:sz w:val="30"/>
                <w:szCs w:val="30"/>
                <w:lang w:eastAsia="zh-CN"/>
              </w:rPr>
            </w:rPrChange>
          </w:rPr>
          <w:delText>当年</w:delText>
        </w:r>
        <w:r w:rsidR="00F9796F" w:rsidRPr="008918E1" w:rsidDel="0015121A">
          <w:rPr>
            <w:rFonts w:asciiTheme="minorEastAsia" w:eastAsiaTheme="minorEastAsia" w:hAnsiTheme="minorEastAsia" w:hint="eastAsia"/>
            <w:sz w:val="30"/>
            <w:szCs w:val="30"/>
            <w:lang w:eastAsia="zh-CN"/>
            <w:rPrChange w:id="133" w:author="王悦" w:date="2015-01-30T09:10:00Z">
              <w:rPr>
                <w:rFonts w:ascii="仿宋_GB2312" w:eastAsia="仿宋_GB2312" w:hAnsi="宋体" w:hint="eastAsia"/>
                <w:sz w:val="30"/>
                <w:szCs w:val="30"/>
                <w:lang w:eastAsia="zh-CN"/>
              </w:rPr>
            </w:rPrChange>
          </w:rPr>
          <w:delText>5月底前经费执行进度需达到60%，10月底前经费执行进度需达到100%。对于未完成上述两个节点经费执行进度要求的项目</w:delText>
        </w:r>
        <w:r w:rsidR="005F2BD2" w:rsidRPr="008918E1" w:rsidDel="0015121A">
          <w:rPr>
            <w:rFonts w:asciiTheme="minorEastAsia" w:eastAsiaTheme="minorEastAsia" w:hAnsiTheme="minorEastAsia" w:hint="eastAsia"/>
            <w:sz w:val="30"/>
            <w:szCs w:val="30"/>
            <w:lang w:eastAsia="zh-CN"/>
            <w:rPrChange w:id="134" w:author="王悦" w:date="2015-01-30T09:10:00Z">
              <w:rPr>
                <w:rFonts w:ascii="仿宋_GB2312" w:eastAsia="仿宋_GB2312" w:hint="eastAsia"/>
                <w:sz w:val="30"/>
                <w:szCs w:val="30"/>
                <w:lang w:eastAsia="zh-CN"/>
              </w:rPr>
            </w:rPrChange>
          </w:rPr>
          <w:delText>将</w:delText>
        </w:r>
        <w:r w:rsidR="00F9796F" w:rsidRPr="008918E1" w:rsidDel="0015121A">
          <w:rPr>
            <w:rFonts w:asciiTheme="minorEastAsia" w:eastAsiaTheme="minorEastAsia" w:hAnsiTheme="minorEastAsia" w:hint="eastAsia"/>
            <w:sz w:val="30"/>
            <w:szCs w:val="30"/>
            <w:lang w:eastAsia="zh-CN"/>
            <w:rPrChange w:id="135" w:author="王悦" w:date="2015-01-30T09:10:00Z">
              <w:rPr>
                <w:rFonts w:ascii="仿宋_GB2312" w:eastAsia="仿宋_GB2312" w:hint="eastAsia"/>
                <w:sz w:val="30"/>
                <w:szCs w:val="30"/>
                <w:lang w:eastAsia="zh-CN"/>
              </w:rPr>
            </w:rPrChange>
          </w:rPr>
          <w:delText>中止资助，剩余经费将由</w:delText>
        </w:r>
        <w:r w:rsidR="00C201C9" w:rsidRPr="008918E1" w:rsidDel="0015121A">
          <w:rPr>
            <w:rFonts w:asciiTheme="minorEastAsia" w:eastAsiaTheme="minorEastAsia" w:hAnsiTheme="minorEastAsia" w:hint="eastAsia"/>
            <w:sz w:val="30"/>
            <w:szCs w:val="30"/>
            <w:lang w:eastAsia="zh-CN"/>
            <w:rPrChange w:id="136" w:author="王悦" w:date="2015-01-30T09:10:00Z">
              <w:rPr>
                <w:rFonts w:ascii="仿宋_GB2312" w:eastAsia="仿宋_GB2312" w:hint="eastAsia"/>
                <w:sz w:val="30"/>
                <w:szCs w:val="30"/>
                <w:lang w:eastAsia="zh-CN"/>
              </w:rPr>
            </w:rPrChange>
          </w:rPr>
          <w:delText>学校</w:delText>
        </w:r>
        <w:r w:rsidR="00F9796F" w:rsidRPr="008918E1" w:rsidDel="0015121A">
          <w:rPr>
            <w:rFonts w:asciiTheme="minorEastAsia" w:eastAsiaTheme="minorEastAsia" w:hAnsiTheme="minorEastAsia" w:hint="eastAsia"/>
            <w:sz w:val="30"/>
            <w:szCs w:val="30"/>
            <w:lang w:eastAsia="zh-CN"/>
            <w:rPrChange w:id="137" w:author="王悦" w:date="2015-01-30T09:10:00Z">
              <w:rPr>
                <w:rFonts w:ascii="仿宋_GB2312" w:eastAsia="仿宋_GB2312" w:hint="eastAsia"/>
                <w:sz w:val="30"/>
                <w:szCs w:val="30"/>
                <w:lang w:eastAsia="zh-CN"/>
              </w:rPr>
            </w:rPrChange>
          </w:rPr>
          <w:delText>收回统筹使用。</w:delText>
        </w:r>
      </w:del>
    </w:p>
    <w:p w:rsidR="00CA0B7F" w:rsidRPr="008918E1" w:rsidRDefault="00CA0B7F" w:rsidP="00CB6D31">
      <w:pPr>
        <w:numPr>
          <w:ilvl w:val="0"/>
          <w:numId w:val="13"/>
        </w:numPr>
        <w:spacing w:line="600" w:lineRule="exact"/>
        <w:jc w:val="center"/>
        <w:rPr>
          <w:rFonts w:asciiTheme="minorEastAsia" w:eastAsiaTheme="minorEastAsia" w:hAnsiTheme="minorEastAsia"/>
          <w:b/>
          <w:sz w:val="30"/>
          <w:szCs w:val="30"/>
          <w:rPrChange w:id="138" w:author="王悦" w:date="2015-01-30T09:10:00Z">
            <w:rPr>
              <w:rFonts w:ascii="仿宋_GB2312" w:eastAsia="仿宋_GB2312" w:hAnsi="宋体"/>
              <w:b/>
              <w:sz w:val="30"/>
              <w:szCs w:val="30"/>
            </w:rPr>
          </w:rPrChange>
        </w:rPr>
      </w:pPr>
      <w:proofErr w:type="spellStart"/>
      <w:r w:rsidRPr="008918E1">
        <w:rPr>
          <w:rFonts w:asciiTheme="minorEastAsia" w:eastAsiaTheme="minorEastAsia" w:hAnsiTheme="minorEastAsia" w:hint="eastAsia"/>
          <w:b/>
          <w:sz w:val="30"/>
          <w:szCs w:val="30"/>
          <w:rPrChange w:id="139" w:author="王悦" w:date="2015-01-30T09:10:00Z">
            <w:rPr>
              <w:rFonts w:ascii="仿宋_GB2312" w:eastAsia="仿宋_GB2312" w:hAnsi="宋体" w:hint="eastAsia"/>
              <w:b/>
              <w:sz w:val="30"/>
              <w:szCs w:val="30"/>
            </w:rPr>
          </w:rPrChange>
        </w:rPr>
        <w:t>管理</w:t>
      </w:r>
      <w:proofErr w:type="spellEnd"/>
    </w:p>
    <w:p w:rsidR="00DB2B99" w:rsidRPr="008918E1" w:rsidRDefault="00DB2B99" w:rsidP="00BE15B7">
      <w:pPr>
        <w:numPr>
          <w:ilvl w:val="0"/>
          <w:numId w:val="12"/>
        </w:numPr>
        <w:spacing w:line="440" w:lineRule="atLeast"/>
        <w:ind w:left="0" w:firstLine="567"/>
        <w:rPr>
          <w:rFonts w:asciiTheme="minorEastAsia" w:eastAsiaTheme="minorEastAsia" w:hAnsiTheme="minorEastAsia"/>
          <w:sz w:val="30"/>
          <w:szCs w:val="30"/>
          <w:lang w:eastAsia="zh-CN"/>
          <w:rPrChange w:id="140"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41" w:author="王悦" w:date="2015-01-30T09:10:00Z">
            <w:rPr>
              <w:rFonts w:ascii="仿宋_GB2312" w:eastAsia="仿宋_GB2312" w:hAnsi="宋体" w:hint="eastAsia"/>
              <w:sz w:val="30"/>
              <w:szCs w:val="30"/>
              <w:lang w:eastAsia="zh-CN"/>
            </w:rPr>
          </w:rPrChange>
        </w:rPr>
        <w:t>在学生申请“博士生创新基金”和开展创新研究过程中，导师负有指导责任，所在</w:t>
      </w:r>
      <w:r w:rsidR="0080792F" w:rsidRPr="008918E1">
        <w:rPr>
          <w:rFonts w:asciiTheme="minorEastAsia" w:eastAsiaTheme="minorEastAsia" w:hAnsiTheme="minorEastAsia" w:hint="eastAsia"/>
          <w:sz w:val="30"/>
          <w:szCs w:val="30"/>
          <w:lang w:eastAsia="zh-CN"/>
          <w:rPrChange w:id="142" w:author="王悦" w:date="2015-01-30T09:10:00Z">
            <w:rPr>
              <w:rFonts w:ascii="仿宋_GB2312" w:eastAsia="仿宋_GB2312" w:hAnsi="宋体" w:hint="eastAsia"/>
              <w:sz w:val="30"/>
              <w:szCs w:val="30"/>
              <w:lang w:eastAsia="zh-CN"/>
            </w:rPr>
          </w:rPrChange>
        </w:rPr>
        <w:t>学院</w:t>
      </w:r>
      <w:r w:rsidRPr="008918E1">
        <w:rPr>
          <w:rFonts w:asciiTheme="minorEastAsia" w:eastAsiaTheme="minorEastAsia" w:hAnsiTheme="minorEastAsia" w:hint="eastAsia"/>
          <w:sz w:val="30"/>
          <w:szCs w:val="30"/>
          <w:lang w:eastAsia="zh-CN"/>
          <w:rPrChange w:id="143" w:author="王悦" w:date="2015-01-30T09:10:00Z">
            <w:rPr>
              <w:rFonts w:ascii="仿宋_GB2312" w:eastAsia="仿宋_GB2312" w:hAnsi="宋体" w:hint="eastAsia"/>
              <w:sz w:val="30"/>
              <w:szCs w:val="30"/>
              <w:lang w:eastAsia="zh-CN"/>
            </w:rPr>
          </w:rPrChange>
        </w:rPr>
        <w:t>负有管理责任。如被发现在评审或考核中有弄虚作假行为，将按学校有关规定，取消学生已经获得的资助款额和荣誉称号，取消指导教师继续指导学生申报“博士生创新基金”的资格，并酌情削减所在</w:t>
      </w:r>
      <w:r w:rsidR="0080792F" w:rsidRPr="008918E1">
        <w:rPr>
          <w:rFonts w:asciiTheme="minorEastAsia" w:eastAsiaTheme="minorEastAsia" w:hAnsiTheme="minorEastAsia" w:hint="eastAsia"/>
          <w:sz w:val="30"/>
          <w:szCs w:val="30"/>
          <w:lang w:eastAsia="zh-CN"/>
          <w:rPrChange w:id="144" w:author="王悦" w:date="2015-01-30T09:10:00Z">
            <w:rPr>
              <w:rFonts w:ascii="仿宋_GB2312" w:eastAsia="仿宋_GB2312" w:hAnsi="宋体" w:hint="eastAsia"/>
              <w:sz w:val="30"/>
              <w:szCs w:val="30"/>
              <w:lang w:eastAsia="zh-CN"/>
            </w:rPr>
          </w:rPrChange>
        </w:rPr>
        <w:t>学院</w:t>
      </w:r>
      <w:r w:rsidRPr="008918E1">
        <w:rPr>
          <w:rFonts w:asciiTheme="minorEastAsia" w:eastAsiaTheme="minorEastAsia" w:hAnsiTheme="minorEastAsia" w:hint="eastAsia"/>
          <w:sz w:val="30"/>
          <w:szCs w:val="30"/>
          <w:lang w:eastAsia="zh-CN"/>
          <w:rPrChange w:id="145" w:author="王悦" w:date="2015-01-30T09:10:00Z">
            <w:rPr>
              <w:rFonts w:ascii="仿宋_GB2312" w:eastAsia="仿宋_GB2312" w:hAnsi="宋体" w:hint="eastAsia"/>
              <w:sz w:val="30"/>
              <w:szCs w:val="30"/>
              <w:lang w:eastAsia="zh-CN"/>
            </w:rPr>
          </w:rPrChange>
        </w:rPr>
        <w:t>的年度申报指标</w:t>
      </w:r>
      <w:r w:rsidR="00AF34BA" w:rsidRPr="008918E1">
        <w:rPr>
          <w:rFonts w:asciiTheme="minorEastAsia" w:eastAsiaTheme="minorEastAsia" w:hAnsiTheme="minorEastAsia" w:hint="eastAsia"/>
          <w:sz w:val="30"/>
          <w:szCs w:val="30"/>
          <w:lang w:eastAsia="zh-CN"/>
          <w:rPrChange w:id="146" w:author="王悦" w:date="2015-01-30T09:10:00Z">
            <w:rPr>
              <w:rFonts w:ascii="仿宋_GB2312" w:eastAsia="仿宋_GB2312" w:hAnsi="宋体" w:hint="eastAsia"/>
              <w:sz w:val="30"/>
              <w:szCs w:val="30"/>
              <w:lang w:eastAsia="zh-CN"/>
            </w:rPr>
          </w:rPrChange>
        </w:rPr>
        <w:t>；</w:t>
      </w:r>
    </w:p>
    <w:p w:rsidR="006866BF" w:rsidRPr="008918E1" w:rsidRDefault="00D77749" w:rsidP="00BE15B7">
      <w:pPr>
        <w:numPr>
          <w:ilvl w:val="0"/>
          <w:numId w:val="12"/>
        </w:numPr>
        <w:spacing w:line="440" w:lineRule="atLeast"/>
        <w:ind w:left="0" w:firstLine="567"/>
        <w:rPr>
          <w:rFonts w:asciiTheme="minorEastAsia" w:eastAsiaTheme="minorEastAsia" w:hAnsiTheme="minorEastAsia"/>
          <w:sz w:val="30"/>
          <w:szCs w:val="30"/>
          <w:lang w:eastAsia="zh-CN"/>
          <w:rPrChange w:id="147"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48" w:author="王悦" w:date="2015-01-30T09:10:00Z">
            <w:rPr>
              <w:rFonts w:ascii="仿宋_GB2312" w:eastAsia="仿宋_GB2312" w:hAnsi="宋体" w:hint="eastAsia"/>
              <w:sz w:val="30"/>
              <w:szCs w:val="30"/>
              <w:lang w:eastAsia="zh-CN"/>
            </w:rPr>
          </w:rPrChange>
        </w:rPr>
        <w:t>各</w:t>
      </w:r>
      <w:r w:rsidR="006866BF" w:rsidRPr="008918E1">
        <w:rPr>
          <w:rFonts w:asciiTheme="minorEastAsia" w:eastAsiaTheme="minorEastAsia" w:hAnsiTheme="minorEastAsia" w:hint="eastAsia"/>
          <w:sz w:val="30"/>
          <w:szCs w:val="30"/>
          <w:lang w:eastAsia="zh-CN"/>
          <w:rPrChange w:id="149" w:author="王悦" w:date="2015-01-30T09:10:00Z">
            <w:rPr>
              <w:rFonts w:ascii="仿宋_GB2312" w:eastAsia="仿宋_GB2312" w:hAnsi="宋体" w:hint="eastAsia"/>
              <w:sz w:val="30"/>
              <w:szCs w:val="30"/>
              <w:lang w:eastAsia="zh-CN"/>
            </w:rPr>
          </w:rPrChange>
        </w:rPr>
        <w:t>学院</w:t>
      </w:r>
      <w:r w:rsidRPr="008918E1">
        <w:rPr>
          <w:rFonts w:asciiTheme="minorEastAsia" w:eastAsiaTheme="minorEastAsia" w:hAnsiTheme="minorEastAsia" w:hint="eastAsia"/>
          <w:sz w:val="30"/>
          <w:szCs w:val="30"/>
          <w:lang w:eastAsia="zh-CN"/>
          <w:rPrChange w:id="150" w:author="王悦" w:date="2015-01-30T09:10:00Z">
            <w:rPr>
              <w:rFonts w:ascii="仿宋_GB2312" w:eastAsia="仿宋_GB2312" w:hAnsi="宋体" w:hint="eastAsia"/>
              <w:sz w:val="30"/>
              <w:szCs w:val="30"/>
              <w:lang w:eastAsia="zh-CN"/>
            </w:rPr>
          </w:rPrChange>
        </w:rPr>
        <w:t>指标</w:t>
      </w:r>
      <w:r w:rsidR="006866BF" w:rsidRPr="008918E1">
        <w:rPr>
          <w:rFonts w:asciiTheme="minorEastAsia" w:eastAsiaTheme="minorEastAsia" w:hAnsiTheme="minorEastAsia" w:hint="eastAsia"/>
          <w:sz w:val="30"/>
          <w:szCs w:val="30"/>
          <w:lang w:eastAsia="zh-CN"/>
          <w:rPrChange w:id="151" w:author="王悦" w:date="2015-01-30T09:10:00Z">
            <w:rPr>
              <w:rFonts w:ascii="仿宋_GB2312" w:eastAsia="仿宋_GB2312" w:hAnsi="宋体" w:hint="eastAsia"/>
              <w:sz w:val="30"/>
              <w:szCs w:val="30"/>
              <w:lang w:eastAsia="zh-CN"/>
            </w:rPr>
          </w:rPrChange>
        </w:rPr>
        <w:t>名额将</w:t>
      </w:r>
      <w:r w:rsidRPr="008918E1">
        <w:rPr>
          <w:rFonts w:asciiTheme="minorEastAsia" w:eastAsiaTheme="minorEastAsia" w:hAnsiTheme="minorEastAsia" w:hint="eastAsia"/>
          <w:sz w:val="30"/>
          <w:szCs w:val="30"/>
          <w:lang w:eastAsia="zh-CN"/>
          <w:rPrChange w:id="152" w:author="王悦" w:date="2015-01-30T09:10:00Z">
            <w:rPr>
              <w:rFonts w:ascii="仿宋_GB2312" w:eastAsia="仿宋_GB2312" w:hAnsi="宋体" w:hint="eastAsia"/>
              <w:sz w:val="30"/>
              <w:szCs w:val="30"/>
              <w:lang w:eastAsia="zh-CN"/>
            </w:rPr>
          </w:rPrChange>
        </w:rPr>
        <w:t>依据博士学位授权</w:t>
      </w:r>
      <w:r w:rsidR="00593C75" w:rsidRPr="008918E1">
        <w:rPr>
          <w:rFonts w:asciiTheme="minorEastAsia" w:eastAsiaTheme="minorEastAsia" w:hAnsiTheme="minorEastAsia" w:hint="eastAsia"/>
          <w:sz w:val="30"/>
          <w:szCs w:val="30"/>
          <w:lang w:eastAsia="zh-CN"/>
          <w:rPrChange w:id="153" w:author="王悦" w:date="2015-01-30T09:10:00Z">
            <w:rPr>
              <w:rFonts w:ascii="仿宋_GB2312" w:eastAsia="仿宋_GB2312" w:hAnsi="宋体" w:hint="eastAsia"/>
              <w:sz w:val="30"/>
              <w:szCs w:val="30"/>
              <w:lang w:eastAsia="zh-CN"/>
            </w:rPr>
          </w:rPrChange>
        </w:rPr>
        <w:t>点</w:t>
      </w:r>
      <w:r w:rsidR="006866BF" w:rsidRPr="008918E1">
        <w:rPr>
          <w:rFonts w:asciiTheme="minorEastAsia" w:eastAsiaTheme="minorEastAsia" w:hAnsiTheme="minorEastAsia" w:hint="eastAsia"/>
          <w:sz w:val="30"/>
          <w:szCs w:val="30"/>
          <w:lang w:eastAsia="zh-CN"/>
          <w:rPrChange w:id="154" w:author="王悦" w:date="2015-01-30T09:10:00Z">
            <w:rPr>
              <w:rFonts w:ascii="仿宋_GB2312" w:eastAsia="仿宋_GB2312" w:hAnsi="宋体" w:hint="eastAsia"/>
              <w:sz w:val="30"/>
              <w:szCs w:val="30"/>
              <w:lang w:eastAsia="zh-CN"/>
            </w:rPr>
          </w:rPrChange>
        </w:rPr>
        <w:t>数、上一年度各级优秀博士学位论文数等核定</w:t>
      </w:r>
      <w:r w:rsidRPr="008918E1">
        <w:rPr>
          <w:rFonts w:asciiTheme="minorEastAsia" w:eastAsiaTheme="minorEastAsia" w:hAnsiTheme="minorEastAsia" w:hint="eastAsia"/>
          <w:sz w:val="30"/>
          <w:szCs w:val="30"/>
          <w:lang w:eastAsia="zh-CN"/>
          <w:rPrChange w:id="155" w:author="王悦" w:date="2015-01-30T09:10:00Z">
            <w:rPr>
              <w:rFonts w:ascii="仿宋_GB2312" w:eastAsia="仿宋_GB2312" w:hAnsi="宋体" w:hint="eastAsia"/>
              <w:sz w:val="30"/>
              <w:szCs w:val="30"/>
              <w:lang w:eastAsia="zh-CN"/>
            </w:rPr>
          </w:rPrChange>
        </w:rPr>
        <w:t>。</w:t>
      </w:r>
    </w:p>
    <w:p w:rsidR="006936C4" w:rsidRPr="008918E1" w:rsidRDefault="006936C4" w:rsidP="00BE15B7">
      <w:pPr>
        <w:numPr>
          <w:ilvl w:val="0"/>
          <w:numId w:val="12"/>
        </w:numPr>
        <w:spacing w:line="440" w:lineRule="atLeast"/>
        <w:ind w:left="0" w:firstLine="567"/>
        <w:rPr>
          <w:rFonts w:asciiTheme="minorEastAsia" w:eastAsiaTheme="minorEastAsia" w:hAnsiTheme="minorEastAsia"/>
          <w:sz w:val="30"/>
          <w:szCs w:val="30"/>
          <w:lang w:eastAsia="zh-CN"/>
          <w:rPrChange w:id="156"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57" w:author="王悦" w:date="2015-01-30T09:10:00Z">
            <w:rPr>
              <w:rFonts w:ascii="仿宋_GB2312" w:eastAsia="仿宋_GB2312" w:hAnsi="宋体" w:hint="eastAsia"/>
              <w:sz w:val="30"/>
              <w:szCs w:val="30"/>
              <w:lang w:eastAsia="zh-CN"/>
            </w:rPr>
          </w:rPrChange>
        </w:rPr>
        <w:t>一般情况下，每位指导教师名下同时获得“博士生创新基金”资助的在读博士生不超过2人；</w:t>
      </w:r>
    </w:p>
    <w:p w:rsidR="00E31BBA" w:rsidRPr="008918E1" w:rsidRDefault="00E31BBA" w:rsidP="00BE15B7">
      <w:pPr>
        <w:numPr>
          <w:ilvl w:val="0"/>
          <w:numId w:val="12"/>
        </w:numPr>
        <w:spacing w:line="440" w:lineRule="atLeast"/>
        <w:ind w:left="0" w:firstLine="567"/>
        <w:rPr>
          <w:rFonts w:asciiTheme="minorEastAsia" w:eastAsiaTheme="minorEastAsia" w:hAnsiTheme="minorEastAsia"/>
          <w:sz w:val="30"/>
          <w:szCs w:val="30"/>
          <w:lang w:eastAsia="zh-CN"/>
          <w:rPrChange w:id="158"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59" w:author="王悦" w:date="2015-01-30T09:10:00Z">
            <w:rPr>
              <w:rFonts w:ascii="仿宋_GB2312" w:eastAsia="仿宋_GB2312" w:hAnsi="宋体" w:hint="eastAsia"/>
              <w:sz w:val="30"/>
              <w:szCs w:val="30"/>
              <w:lang w:eastAsia="zh-CN"/>
            </w:rPr>
          </w:rPrChange>
        </w:rPr>
        <w:lastRenderedPageBreak/>
        <w:t>一般情况下，每名博士生在学期间只能获得一次“博士生创新基金”资助。</w:t>
      </w:r>
    </w:p>
    <w:p w:rsidR="00DB2B99" w:rsidRPr="008918E1" w:rsidRDefault="00DB2B99" w:rsidP="00CB6D31">
      <w:pPr>
        <w:numPr>
          <w:ilvl w:val="0"/>
          <w:numId w:val="13"/>
        </w:numPr>
        <w:spacing w:line="600" w:lineRule="exact"/>
        <w:jc w:val="center"/>
        <w:rPr>
          <w:rFonts w:asciiTheme="minorEastAsia" w:eastAsiaTheme="minorEastAsia" w:hAnsiTheme="minorEastAsia"/>
          <w:b/>
          <w:sz w:val="30"/>
          <w:szCs w:val="30"/>
          <w:rPrChange w:id="160" w:author="王悦" w:date="2015-01-30T09:10:00Z">
            <w:rPr>
              <w:rFonts w:ascii="仿宋_GB2312" w:eastAsia="仿宋_GB2312" w:hAnsi="宋体"/>
              <w:b/>
              <w:sz w:val="30"/>
              <w:szCs w:val="30"/>
            </w:rPr>
          </w:rPrChange>
        </w:rPr>
      </w:pPr>
      <w:r w:rsidRPr="008918E1">
        <w:rPr>
          <w:rFonts w:asciiTheme="minorEastAsia" w:eastAsiaTheme="minorEastAsia" w:hAnsiTheme="minorEastAsia" w:hint="eastAsia"/>
          <w:b/>
          <w:sz w:val="30"/>
          <w:szCs w:val="30"/>
          <w:rPrChange w:id="161" w:author="王悦" w:date="2015-01-30T09:10:00Z">
            <w:rPr>
              <w:rFonts w:ascii="仿宋_GB2312" w:eastAsia="仿宋_GB2312" w:hAnsi="宋体" w:hint="eastAsia"/>
              <w:b/>
              <w:sz w:val="30"/>
              <w:szCs w:val="30"/>
            </w:rPr>
          </w:rPrChange>
        </w:rPr>
        <w:t>其它事项</w:t>
      </w:r>
    </w:p>
    <w:p w:rsidR="00DB2B99" w:rsidRPr="008918E1" w:rsidRDefault="00DB2B99" w:rsidP="00BE15B7">
      <w:pPr>
        <w:numPr>
          <w:ilvl w:val="0"/>
          <w:numId w:val="12"/>
        </w:numPr>
        <w:spacing w:line="440" w:lineRule="atLeast"/>
        <w:ind w:left="0" w:firstLine="567"/>
        <w:rPr>
          <w:rFonts w:asciiTheme="minorEastAsia" w:eastAsiaTheme="minorEastAsia" w:hAnsiTheme="minorEastAsia"/>
          <w:sz w:val="30"/>
          <w:szCs w:val="30"/>
          <w:rPrChange w:id="162" w:author="王悦" w:date="2015-01-30T09:10:00Z">
            <w:rPr>
              <w:rFonts w:ascii="仿宋_GB2312" w:eastAsia="仿宋_GB2312" w:hAnsi="宋体"/>
              <w:sz w:val="30"/>
              <w:szCs w:val="30"/>
            </w:rPr>
          </w:rPrChange>
        </w:rPr>
      </w:pPr>
      <w:r w:rsidRPr="008918E1">
        <w:rPr>
          <w:rFonts w:asciiTheme="minorEastAsia" w:eastAsiaTheme="minorEastAsia" w:hAnsiTheme="minorEastAsia" w:hint="eastAsia"/>
          <w:sz w:val="30"/>
          <w:szCs w:val="30"/>
          <w:rPrChange w:id="163" w:author="王悦" w:date="2015-01-30T09:10:00Z">
            <w:rPr>
              <w:rFonts w:ascii="仿宋_GB2312" w:eastAsia="仿宋_GB2312" w:hAnsi="宋体" w:hint="eastAsia"/>
              <w:sz w:val="30"/>
              <w:szCs w:val="30"/>
            </w:rPr>
          </w:rPrChange>
        </w:rPr>
        <w:t>获得“博士生创新基金”资助的博士生及其指导教师，在发表与其博士学位论文内容有关的学术论文和研究成果时，应注明“获得</w:t>
      </w:r>
      <w:r w:rsidR="00CC09E3" w:rsidRPr="008918E1">
        <w:rPr>
          <w:rFonts w:asciiTheme="minorEastAsia" w:eastAsiaTheme="minorEastAsia" w:hAnsiTheme="minorEastAsia" w:hint="eastAsia"/>
          <w:sz w:val="30"/>
          <w:szCs w:val="30"/>
          <w:rPrChange w:id="164" w:author="王悦" w:date="2015-01-30T09:10:00Z">
            <w:rPr>
              <w:rFonts w:ascii="仿宋_GB2312" w:eastAsia="仿宋_GB2312" w:hAnsi="宋体" w:hint="eastAsia"/>
              <w:sz w:val="30"/>
              <w:szCs w:val="30"/>
            </w:rPr>
          </w:rPrChange>
        </w:rPr>
        <w:t>“</w:t>
      </w:r>
      <w:r w:rsidR="001216C5" w:rsidRPr="008918E1">
        <w:rPr>
          <w:rFonts w:asciiTheme="minorEastAsia" w:eastAsiaTheme="minorEastAsia" w:hAnsiTheme="minorEastAsia" w:cs="仿宋_GB2312" w:hint="eastAsia"/>
          <w:sz w:val="30"/>
          <w:szCs w:val="30"/>
          <w:lang w:val="zh-CN"/>
          <w:rPrChange w:id="165" w:author="王悦" w:date="2015-01-30T09:10:00Z">
            <w:rPr>
              <w:rFonts w:ascii="仿宋_GB2312" w:eastAsia="仿宋_GB2312" w:cs="仿宋_GB2312" w:hint="eastAsia"/>
              <w:sz w:val="30"/>
              <w:szCs w:val="30"/>
              <w:lang w:val="zh-CN"/>
            </w:rPr>
          </w:rPrChange>
        </w:rPr>
        <w:t>北京航空航天大学基本科研业务费</w:t>
      </w:r>
      <w:r w:rsidR="00CC09E3" w:rsidRPr="008918E1">
        <w:rPr>
          <w:rFonts w:asciiTheme="minorEastAsia" w:eastAsiaTheme="minorEastAsia" w:hAnsiTheme="minorEastAsia" w:hint="eastAsia"/>
          <w:sz w:val="30"/>
          <w:szCs w:val="30"/>
          <w:rPrChange w:id="166" w:author="王悦" w:date="2015-01-30T09:10:00Z">
            <w:rPr>
              <w:rFonts w:ascii="仿宋_GB2312" w:eastAsia="仿宋_GB2312" w:hAnsi="宋体" w:hint="eastAsia"/>
              <w:sz w:val="30"/>
              <w:szCs w:val="30"/>
            </w:rPr>
          </w:rPrChange>
        </w:rPr>
        <w:t>-</w:t>
      </w:r>
      <w:r w:rsidRPr="008918E1">
        <w:rPr>
          <w:rFonts w:asciiTheme="minorEastAsia" w:eastAsiaTheme="minorEastAsia" w:hAnsiTheme="minorEastAsia" w:hint="eastAsia"/>
          <w:sz w:val="30"/>
          <w:szCs w:val="30"/>
          <w:rPrChange w:id="167" w:author="王悦" w:date="2015-01-30T09:10:00Z">
            <w:rPr>
              <w:rFonts w:ascii="仿宋_GB2312" w:eastAsia="仿宋_GB2312" w:hAnsi="宋体" w:hint="eastAsia"/>
              <w:sz w:val="30"/>
              <w:szCs w:val="30"/>
            </w:rPr>
          </w:rPrChange>
        </w:rPr>
        <w:t>博士研究生创新基金资助”（</w:t>
      </w:r>
      <w:r w:rsidR="00F875EE" w:rsidRPr="008918E1">
        <w:rPr>
          <w:rFonts w:asciiTheme="minorEastAsia" w:eastAsiaTheme="minorEastAsia" w:hAnsiTheme="minorEastAsia" w:hint="eastAsia"/>
          <w:sz w:val="30"/>
          <w:szCs w:val="30"/>
          <w:rPrChange w:id="168" w:author="王悦" w:date="2015-01-30T09:10:00Z">
            <w:rPr>
              <w:rFonts w:ascii="仿宋_GB2312" w:eastAsia="仿宋_GB2312" w:hAnsi="宋体" w:hint="eastAsia"/>
              <w:sz w:val="30"/>
              <w:szCs w:val="30"/>
            </w:rPr>
          </w:rPrChange>
        </w:rPr>
        <w:t xml:space="preserve"> Supported by the Innovation Foundation of BUAA for PhD Graduates</w:t>
      </w:r>
      <w:r w:rsidRPr="008918E1">
        <w:rPr>
          <w:rFonts w:asciiTheme="minorEastAsia" w:eastAsiaTheme="minorEastAsia" w:hAnsiTheme="minorEastAsia" w:hint="eastAsia"/>
          <w:sz w:val="30"/>
          <w:szCs w:val="30"/>
          <w:rPrChange w:id="169" w:author="王悦" w:date="2015-01-30T09:10:00Z">
            <w:rPr>
              <w:rFonts w:ascii="仿宋_GB2312" w:eastAsia="仿宋_GB2312" w:hAnsi="宋体" w:hint="eastAsia"/>
              <w:sz w:val="30"/>
              <w:szCs w:val="30"/>
            </w:rPr>
          </w:rPrChange>
        </w:rPr>
        <w:t>）</w:t>
      </w:r>
      <w:r w:rsidR="00884EF5" w:rsidRPr="008918E1">
        <w:rPr>
          <w:rFonts w:asciiTheme="minorEastAsia" w:eastAsiaTheme="minorEastAsia" w:hAnsiTheme="minorEastAsia" w:hint="eastAsia"/>
          <w:sz w:val="30"/>
          <w:szCs w:val="30"/>
          <w:lang w:eastAsia="zh-CN"/>
          <w:rPrChange w:id="170" w:author="王悦" w:date="2015-01-30T09:10:00Z">
            <w:rPr>
              <w:rFonts w:ascii="仿宋_GB2312" w:eastAsia="仿宋_GB2312" w:hAnsi="宋体" w:hint="eastAsia"/>
              <w:sz w:val="30"/>
              <w:szCs w:val="30"/>
              <w:lang w:eastAsia="zh-CN"/>
            </w:rPr>
          </w:rPrChange>
        </w:rPr>
        <w:t>；</w:t>
      </w:r>
    </w:p>
    <w:p w:rsidR="00DB2B99" w:rsidRPr="008918E1" w:rsidRDefault="00DB2B99" w:rsidP="00BE15B7">
      <w:pPr>
        <w:numPr>
          <w:ilvl w:val="0"/>
          <w:numId w:val="12"/>
        </w:numPr>
        <w:spacing w:line="440" w:lineRule="atLeast"/>
        <w:ind w:left="0" w:firstLine="567"/>
        <w:rPr>
          <w:rFonts w:asciiTheme="minorEastAsia" w:eastAsiaTheme="minorEastAsia" w:hAnsiTheme="minorEastAsia"/>
          <w:sz w:val="30"/>
          <w:szCs w:val="30"/>
          <w:lang w:eastAsia="zh-CN"/>
          <w:rPrChange w:id="171" w:author="王悦" w:date="2015-01-30T09:10:00Z">
            <w:rPr>
              <w:rFonts w:ascii="仿宋_GB2312" w:eastAsia="仿宋_GB2312" w:hAnsi="宋体"/>
              <w:sz w:val="30"/>
              <w:szCs w:val="30"/>
              <w:lang w:eastAsia="zh-CN"/>
            </w:rPr>
          </w:rPrChange>
        </w:rPr>
      </w:pPr>
      <w:r w:rsidRPr="008918E1">
        <w:rPr>
          <w:rFonts w:asciiTheme="minorEastAsia" w:eastAsiaTheme="minorEastAsia" w:hAnsiTheme="minorEastAsia" w:hint="eastAsia"/>
          <w:sz w:val="30"/>
          <w:szCs w:val="30"/>
          <w:lang w:eastAsia="zh-CN"/>
          <w:rPrChange w:id="172" w:author="王悦" w:date="2015-01-30T09:10:00Z">
            <w:rPr>
              <w:rFonts w:ascii="仿宋_GB2312" w:eastAsia="仿宋_GB2312" w:hAnsi="宋体" w:hint="eastAsia"/>
              <w:sz w:val="30"/>
              <w:szCs w:val="30"/>
              <w:lang w:eastAsia="zh-CN"/>
            </w:rPr>
          </w:rPrChange>
        </w:rPr>
        <w:t>本办法自公布之日起生效，解释权在研究生院。</w:t>
      </w:r>
    </w:p>
    <w:sectPr w:rsidR="00DB2B99" w:rsidRPr="008918E1" w:rsidSect="009F7A4C">
      <w:footerReference w:type="even" r:id="rId9"/>
      <w:footerReference w:type="default" r:id="rId10"/>
      <w:pgSz w:w="11906" w:h="16838" w:code="9"/>
      <w:pgMar w:top="1418" w:right="1474" w:bottom="1418" w:left="1588" w:header="851" w:footer="1690" w:gutter="0"/>
      <w:pgNumType w:fmt="numberInDash"/>
      <w:cols w:space="425"/>
      <w:docGrid w:type="lines" w:linePitch="312"/>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27" w:author="冯秀娟" w:date="2015-01-26T13:23:00Z" w:initials="U">
    <w:p w:rsidR="00A23355" w:rsidRDefault="00A23355">
      <w:pPr>
        <w:pStyle w:val="af8"/>
        <w:rPr>
          <w:lang w:eastAsia="zh-CN"/>
        </w:rPr>
      </w:pPr>
      <w:r>
        <w:rPr>
          <w:rStyle w:val="af7"/>
        </w:rPr>
        <w:annotationRef/>
      </w:r>
      <w:r w:rsidRPr="00202E65">
        <w:rPr>
          <w:rFonts w:cstheme="minorBidi" w:hint="eastAsia"/>
          <w:kern w:val="2"/>
          <w:sz w:val="21"/>
          <w:lang w:eastAsia="zh-CN"/>
        </w:rPr>
        <w:t>目前</w:t>
      </w:r>
      <w:r>
        <w:rPr>
          <w:rFonts w:hint="eastAsia"/>
          <w:lang w:eastAsia="zh-CN"/>
        </w:rPr>
        <w:t>因为</w:t>
      </w:r>
      <w:r w:rsidRPr="00202E65">
        <w:rPr>
          <w:rFonts w:cstheme="minorBidi" w:hint="eastAsia"/>
          <w:kern w:val="2"/>
          <w:sz w:val="21"/>
          <w:lang w:eastAsia="zh-CN"/>
        </w:rPr>
        <w:t>不扣税</w:t>
      </w:r>
      <w:r>
        <w:rPr>
          <w:rFonts w:hint="eastAsia"/>
          <w:lang w:eastAsia="zh-CN"/>
        </w:rPr>
        <w:t>所以</w:t>
      </w:r>
      <w:r w:rsidRPr="00202E65">
        <w:rPr>
          <w:rFonts w:cstheme="minorBidi" w:hint="eastAsia"/>
          <w:kern w:val="2"/>
          <w:sz w:val="21"/>
          <w:lang w:eastAsia="zh-CN"/>
        </w:rPr>
        <w:t>一次性发放，若扣税，将按月发放</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5F8A" w:rsidRDefault="00B55F8A">
      <w:r>
        <w:separator/>
      </w:r>
    </w:p>
  </w:endnote>
  <w:endnote w:type="continuationSeparator" w:id="0">
    <w:p w:rsidR="00B55F8A" w:rsidRDefault="00B55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Arial Unicode MS"/>
    <w:charset w:val="86"/>
    <w:family w:val="modern"/>
    <w:pitch w:val="fixed"/>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277" w:rsidRPr="002809D9" w:rsidRDefault="00811DFF" w:rsidP="00DA258A">
    <w:pPr>
      <w:pStyle w:val="a5"/>
      <w:framePr w:wrap="around" w:vAnchor="text" w:hAnchor="margin" w:xAlign="outside" w:y="1"/>
      <w:rPr>
        <w:rStyle w:val="a6"/>
        <w:sz w:val="28"/>
        <w:szCs w:val="28"/>
      </w:rPr>
    </w:pPr>
    <w:r w:rsidRPr="002809D9">
      <w:rPr>
        <w:rStyle w:val="a6"/>
        <w:sz w:val="28"/>
        <w:szCs w:val="28"/>
      </w:rPr>
      <w:fldChar w:fldCharType="begin"/>
    </w:r>
    <w:r w:rsidR="00E26277" w:rsidRPr="002809D9">
      <w:rPr>
        <w:rStyle w:val="a6"/>
        <w:sz w:val="28"/>
        <w:szCs w:val="28"/>
      </w:rPr>
      <w:instrText xml:space="preserve">PAGE  </w:instrText>
    </w:r>
    <w:r w:rsidRPr="002809D9">
      <w:rPr>
        <w:rStyle w:val="a6"/>
        <w:sz w:val="28"/>
        <w:szCs w:val="28"/>
      </w:rPr>
      <w:fldChar w:fldCharType="separate"/>
    </w:r>
    <w:r w:rsidR="0015121A">
      <w:rPr>
        <w:rStyle w:val="a6"/>
        <w:noProof/>
        <w:sz w:val="28"/>
        <w:szCs w:val="28"/>
      </w:rPr>
      <w:t>- 4 -</w:t>
    </w:r>
    <w:r w:rsidRPr="002809D9">
      <w:rPr>
        <w:rStyle w:val="a6"/>
        <w:sz w:val="28"/>
        <w:szCs w:val="28"/>
      </w:rPr>
      <w:fldChar w:fldCharType="end"/>
    </w:r>
  </w:p>
  <w:p w:rsidR="00E26277" w:rsidRDefault="00E26277" w:rsidP="00ED1401">
    <w:pPr>
      <w:pStyle w:val="a5"/>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277" w:rsidRPr="00697CE2" w:rsidRDefault="00811DFF" w:rsidP="00DA258A">
    <w:pPr>
      <w:pStyle w:val="a5"/>
      <w:framePr w:wrap="around" w:vAnchor="text" w:hAnchor="margin" w:xAlign="outside" w:y="1"/>
      <w:rPr>
        <w:rStyle w:val="a6"/>
        <w:sz w:val="28"/>
        <w:szCs w:val="28"/>
      </w:rPr>
    </w:pPr>
    <w:r w:rsidRPr="00697CE2">
      <w:rPr>
        <w:rStyle w:val="a6"/>
        <w:sz w:val="28"/>
        <w:szCs w:val="28"/>
      </w:rPr>
      <w:fldChar w:fldCharType="begin"/>
    </w:r>
    <w:r w:rsidR="00E26277" w:rsidRPr="00697CE2">
      <w:rPr>
        <w:rStyle w:val="a6"/>
        <w:sz w:val="28"/>
        <w:szCs w:val="28"/>
      </w:rPr>
      <w:instrText xml:space="preserve">PAGE  </w:instrText>
    </w:r>
    <w:r w:rsidRPr="00697CE2">
      <w:rPr>
        <w:rStyle w:val="a6"/>
        <w:sz w:val="28"/>
        <w:szCs w:val="28"/>
      </w:rPr>
      <w:fldChar w:fldCharType="separate"/>
    </w:r>
    <w:r w:rsidR="0015121A">
      <w:rPr>
        <w:rStyle w:val="a6"/>
        <w:noProof/>
        <w:sz w:val="28"/>
        <w:szCs w:val="28"/>
      </w:rPr>
      <w:t>- 3 -</w:t>
    </w:r>
    <w:r w:rsidRPr="00697CE2">
      <w:rPr>
        <w:rStyle w:val="a6"/>
        <w:sz w:val="28"/>
        <w:szCs w:val="28"/>
      </w:rPr>
      <w:fldChar w:fldCharType="end"/>
    </w:r>
  </w:p>
  <w:p w:rsidR="00E26277" w:rsidRDefault="00E26277" w:rsidP="00ED1401">
    <w:pPr>
      <w:pStyle w:val="a5"/>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5F8A" w:rsidRDefault="00B55F8A">
      <w:r>
        <w:separator/>
      </w:r>
    </w:p>
  </w:footnote>
  <w:footnote w:type="continuationSeparator" w:id="0">
    <w:p w:rsidR="00B55F8A" w:rsidRDefault="00B55F8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07C1B"/>
    <w:multiLevelType w:val="hybridMultilevel"/>
    <w:tmpl w:val="2446F3A8"/>
    <w:lvl w:ilvl="0" w:tplc="A3FCA3D2">
      <w:start w:val="1"/>
      <w:numFmt w:val="chineseCountingThousand"/>
      <w:lvlText w:val="第%1条 "/>
      <w:lvlJc w:val="left"/>
      <w:pPr>
        <w:ind w:left="9216" w:hanging="427"/>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
    <w:nsid w:val="1ABD01BF"/>
    <w:multiLevelType w:val="hybridMultilevel"/>
    <w:tmpl w:val="FB6E77D8"/>
    <w:lvl w:ilvl="0" w:tplc="A534317E">
      <w:start w:val="1"/>
      <w:numFmt w:val="decimal"/>
      <w:suff w:val="space"/>
      <w:lvlText w:val="%1. "/>
      <w:lvlJc w:val="left"/>
      <w:pPr>
        <w:ind w:left="1715" w:hanging="10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1DBF643C"/>
    <w:multiLevelType w:val="hybridMultilevel"/>
    <w:tmpl w:val="BA98EDAE"/>
    <w:lvl w:ilvl="0" w:tplc="2F8A0BFA">
      <w:start w:val="5"/>
      <w:numFmt w:val="japaneseCounting"/>
      <w:lvlText w:val="%1、"/>
      <w:lvlJc w:val="left"/>
      <w:pPr>
        <w:ind w:left="132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3">
    <w:nsid w:val="1EA67879"/>
    <w:multiLevelType w:val="hybridMultilevel"/>
    <w:tmpl w:val="36A60D5C"/>
    <w:lvl w:ilvl="0" w:tplc="89DE741E">
      <w:start w:val="1"/>
      <w:numFmt w:val="decimal"/>
      <w:suff w:val="space"/>
      <w:lvlText w:val="%1. "/>
      <w:lvlJc w:val="left"/>
      <w:pPr>
        <w:ind w:left="1130" w:hanging="420"/>
      </w:pPr>
      <w:rPr>
        <w:rFonts w:hint="default"/>
      </w:rPr>
    </w:lvl>
    <w:lvl w:ilvl="1" w:tplc="04090019" w:tentative="1">
      <w:start w:val="1"/>
      <w:numFmt w:val="lowerLetter"/>
      <w:lvlText w:val="%2)"/>
      <w:lvlJc w:val="left"/>
      <w:pPr>
        <w:ind w:left="2460" w:hanging="420"/>
      </w:pPr>
    </w:lvl>
    <w:lvl w:ilvl="2" w:tplc="0409001B" w:tentative="1">
      <w:start w:val="1"/>
      <w:numFmt w:val="lowerRoman"/>
      <w:lvlText w:val="%3."/>
      <w:lvlJc w:val="right"/>
      <w:pPr>
        <w:ind w:left="2880" w:hanging="420"/>
      </w:pPr>
    </w:lvl>
    <w:lvl w:ilvl="3" w:tplc="0409000F" w:tentative="1">
      <w:start w:val="1"/>
      <w:numFmt w:val="decimal"/>
      <w:lvlText w:val="%4."/>
      <w:lvlJc w:val="left"/>
      <w:pPr>
        <w:ind w:left="3300" w:hanging="420"/>
      </w:pPr>
    </w:lvl>
    <w:lvl w:ilvl="4" w:tplc="04090019" w:tentative="1">
      <w:start w:val="1"/>
      <w:numFmt w:val="lowerLetter"/>
      <w:lvlText w:val="%5)"/>
      <w:lvlJc w:val="left"/>
      <w:pPr>
        <w:ind w:left="3720" w:hanging="420"/>
      </w:pPr>
    </w:lvl>
    <w:lvl w:ilvl="5" w:tplc="0409001B" w:tentative="1">
      <w:start w:val="1"/>
      <w:numFmt w:val="lowerRoman"/>
      <w:lvlText w:val="%6."/>
      <w:lvlJc w:val="right"/>
      <w:pPr>
        <w:ind w:left="4140" w:hanging="420"/>
      </w:pPr>
    </w:lvl>
    <w:lvl w:ilvl="6" w:tplc="0409000F" w:tentative="1">
      <w:start w:val="1"/>
      <w:numFmt w:val="decimal"/>
      <w:lvlText w:val="%7."/>
      <w:lvlJc w:val="left"/>
      <w:pPr>
        <w:ind w:left="4560" w:hanging="420"/>
      </w:pPr>
    </w:lvl>
    <w:lvl w:ilvl="7" w:tplc="04090019" w:tentative="1">
      <w:start w:val="1"/>
      <w:numFmt w:val="lowerLetter"/>
      <w:lvlText w:val="%8)"/>
      <w:lvlJc w:val="left"/>
      <w:pPr>
        <w:ind w:left="4980" w:hanging="420"/>
      </w:pPr>
    </w:lvl>
    <w:lvl w:ilvl="8" w:tplc="0409001B" w:tentative="1">
      <w:start w:val="1"/>
      <w:numFmt w:val="lowerRoman"/>
      <w:lvlText w:val="%9."/>
      <w:lvlJc w:val="right"/>
      <w:pPr>
        <w:ind w:left="5400" w:hanging="420"/>
      </w:pPr>
    </w:lvl>
  </w:abstractNum>
  <w:abstractNum w:abstractNumId="4">
    <w:nsid w:val="2BA52404"/>
    <w:multiLevelType w:val="hybridMultilevel"/>
    <w:tmpl w:val="E37EF604"/>
    <w:lvl w:ilvl="0" w:tplc="239446BA">
      <w:start w:val="1"/>
      <w:numFmt w:val="decimal"/>
      <w:suff w:val="space"/>
      <w:lvlText w:val="%1."/>
      <w:lvlJc w:val="left"/>
      <w:pPr>
        <w:ind w:left="1380" w:hanging="420"/>
      </w:pPr>
      <w:rPr>
        <w:rFonts w:hint="eastAsia"/>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5">
    <w:nsid w:val="2F3552AF"/>
    <w:multiLevelType w:val="hybridMultilevel"/>
    <w:tmpl w:val="D6340D3C"/>
    <w:lvl w:ilvl="0" w:tplc="218C79EC">
      <w:start w:val="1"/>
      <w:numFmt w:val="decimal"/>
      <w:lvlText w:val="%1."/>
      <w:lvlJc w:val="left"/>
      <w:pPr>
        <w:ind w:left="1605" w:hanging="1005"/>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6">
    <w:nsid w:val="3AD95317"/>
    <w:multiLevelType w:val="hybridMultilevel"/>
    <w:tmpl w:val="4B24F22E"/>
    <w:lvl w:ilvl="0" w:tplc="452AA7A8">
      <w:start w:val="1"/>
      <w:numFmt w:val="japaneseCounting"/>
      <w:lvlText w:val="%1、"/>
      <w:lvlJc w:val="left"/>
      <w:pPr>
        <w:ind w:left="1430" w:hanging="72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7">
    <w:nsid w:val="5D3E5086"/>
    <w:multiLevelType w:val="hybridMultilevel"/>
    <w:tmpl w:val="17125F98"/>
    <w:lvl w:ilvl="0" w:tplc="4064AB9C">
      <w:start w:val="1"/>
      <w:numFmt w:val="decimal"/>
      <w:suff w:val="space"/>
      <w:lvlText w:val="%1."/>
      <w:lvlJc w:val="left"/>
      <w:pPr>
        <w:ind w:left="454" w:firstLine="256"/>
      </w:pPr>
      <w:rPr>
        <w:rFonts w:hint="default"/>
      </w:rPr>
    </w:lvl>
    <w:lvl w:ilvl="1" w:tplc="04090019" w:tentative="1">
      <w:start w:val="1"/>
      <w:numFmt w:val="lowerLetter"/>
      <w:lvlText w:val="%2)"/>
      <w:lvlJc w:val="left"/>
      <w:pPr>
        <w:ind w:left="2280" w:hanging="420"/>
      </w:pPr>
    </w:lvl>
    <w:lvl w:ilvl="2" w:tplc="0409001B" w:tentative="1">
      <w:start w:val="1"/>
      <w:numFmt w:val="lowerRoman"/>
      <w:lvlText w:val="%3."/>
      <w:lvlJc w:val="right"/>
      <w:pPr>
        <w:ind w:left="2700" w:hanging="420"/>
      </w:pPr>
    </w:lvl>
    <w:lvl w:ilvl="3" w:tplc="0409000F" w:tentative="1">
      <w:start w:val="1"/>
      <w:numFmt w:val="decimal"/>
      <w:lvlText w:val="%4."/>
      <w:lvlJc w:val="left"/>
      <w:pPr>
        <w:ind w:left="3120" w:hanging="420"/>
      </w:pPr>
    </w:lvl>
    <w:lvl w:ilvl="4" w:tplc="04090019" w:tentative="1">
      <w:start w:val="1"/>
      <w:numFmt w:val="lowerLetter"/>
      <w:lvlText w:val="%5)"/>
      <w:lvlJc w:val="left"/>
      <w:pPr>
        <w:ind w:left="3540" w:hanging="420"/>
      </w:pPr>
    </w:lvl>
    <w:lvl w:ilvl="5" w:tplc="0409001B" w:tentative="1">
      <w:start w:val="1"/>
      <w:numFmt w:val="lowerRoman"/>
      <w:lvlText w:val="%6."/>
      <w:lvlJc w:val="right"/>
      <w:pPr>
        <w:ind w:left="3960" w:hanging="420"/>
      </w:pPr>
    </w:lvl>
    <w:lvl w:ilvl="6" w:tplc="0409000F" w:tentative="1">
      <w:start w:val="1"/>
      <w:numFmt w:val="decimal"/>
      <w:lvlText w:val="%7."/>
      <w:lvlJc w:val="left"/>
      <w:pPr>
        <w:ind w:left="4380" w:hanging="420"/>
      </w:pPr>
    </w:lvl>
    <w:lvl w:ilvl="7" w:tplc="04090019" w:tentative="1">
      <w:start w:val="1"/>
      <w:numFmt w:val="lowerLetter"/>
      <w:lvlText w:val="%8)"/>
      <w:lvlJc w:val="left"/>
      <w:pPr>
        <w:ind w:left="4800" w:hanging="420"/>
      </w:pPr>
    </w:lvl>
    <w:lvl w:ilvl="8" w:tplc="0409001B" w:tentative="1">
      <w:start w:val="1"/>
      <w:numFmt w:val="lowerRoman"/>
      <w:lvlText w:val="%9."/>
      <w:lvlJc w:val="right"/>
      <w:pPr>
        <w:ind w:left="5220" w:hanging="420"/>
      </w:pPr>
    </w:lvl>
  </w:abstractNum>
  <w:abstractNum w:abstractNumId="8">
    <w:nsid w:val="636B5488"/>
    <w:multiLevelType w:val="hybridMultilevel"/>
    <w:tmpl w:val="6F848A7C"/>
    <w:lvl w:ilvl="0" w:tplc="BD56FDD4">
      <w:start w:val="1"/>
      <w:numFmt w:val="decimal"/>
      <w:suff w:val="space"/>
      <w:lvlText w:val="%1. "/>
      <w:lvlJc w:val="left"/>
      <w:pPr>
        <w:ind w:left="1130" w:hanging="420"/>
      </w:pPr>
      <w:rPr>
        <w:rFonts w:hint="default"/>
      </w:rPr>
    </w:lvl>
    <w:lvl w:ilvl="1" w:tplc="AA82BD46">
      <w:start w:val="4"/>
      <w:numFmt w:val="japaneseCounting"/>
      <w:lvlText w:val="%2、"/>
      <w:lvlJc w:val="left"/>
      <w:pPr>
        <w:tabs>
          <w:tab w:val="num" w:pos="1500"/>
        </w:tabs>
        <w:ind w:left="1500" w:hanging="720"/>
      </w:pPr>
      <w:rPr>
        <w:rFonts w:hint="default"/>
      </w:rPr>
    </w:lvl>
    <w:lvl w:ilvl="2" w:tplc="0409000F">
      <w:start w:val="1"/>
      <w:numFmt w:val="decimal"/>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9" w:tentative="1">
      <w:start w:val="1"/>
      <w:numFmt w:val="lowerLetter"/>
      <w:lvlText w:val="%5)"/>
      <w:lvlJc w:val="left"/>
      <w:pPr>
        <w:tabs>
          <w:tab w:val="num" w:pos="2460"/>
        </w:tabs>
        <w:ind w:left="2460" w:hanging="420"/>
      </w:pPr>
    </w:lvl>
    <w:lvl w:ilvl="5" w:tplc="0409001B" w:tentative="1">
      <w:start w:val="1"/>
      <w:numFmt w:val="lowerRoman"/>
      <w:lvlText w:val="%6."/>
      <w:lvlJc w:val="righ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9" w:tentative="1">
      <w:start w:val="1"/>
      <w:numFmt w:val="lowerLetter"/>
      <w:lvlText w:val="%8)"/>
      <w:lvlJc w:val="left"/>
      <w:pPr>
        <w:tabs>
          <w:tab w:val="num" w:pos="3720"/>
        </w:tabs>
        <w:ind w:left="3720" w:hanging="420"/>
      </w:pPr>
    </w:lvl>
    <w:lvl w:ilvl="8" w:tplc="0409001B" w:tentative="1">
      <w:start w:val="1"/>
      <w:numFmt w:val="lowerRoman"/>
      <w:lvlText w:val="%9."/>
      <w:lvlJc w:val="right"/>
      <w:pPr>
        <w:tabs>
          <w:tab w:val="num" w:pos="4140"/>
        </w:tabs>
        <w:ind w:left="4140" w:hanging="420"/>
      </w:pPr>
    </w:lvl>
  </w:abstractNum>
  <w:abstractNum w:abstractNumId="9">
    <w:nsid w:val="6F6B2284"/>
    <w:multiLevelType w:val="hybridMultilevel"/>
    <w:tmpl w:val="833046FE"/>
    <w:lvl w:ilvl="0" w:tplc="23A00498">
      <w:start w:val="1"/>
      <w:numFmt w:val="decimal"/>
      <w:suff w:val="space"/>
      <w:lvlText w:val="%1. "/>
      <w:lvlJc w:val="left"/>
      <w:pPr>
        <w:ind w:left="1130" w:hanging="420"/>
      </w:pPr>
      <w:rPr>
        <w:rFonts w:hint="eastAsia"/>
      </w:rPr>
    </w:lvl>
    <w:lvl w:ilvl="1" w:tplc="04090019" w:tentative="1">
      <w:start w:val="1"/>
      <w:numFmt w:val="lowerLetter"/>
      <w:lvlText w:val="%2)"/>
      <w:lvlJc w:val="left"/>
      <w:pPr>
        <w:ind w:left="1800" w:hanging="420"/>
      </w:pPr>
    </w:lvl>
    <w:lvl w:ilvl="2" w:tplc="0409001B" w:tentative="1">
      <w:start w:val="1"/>
      <w:numFmt w:val="lowerRoman"/>
      <w:lvlText w:val="%3."/>
      <w:lvlJc w:val="right"/>
      <w:pPr>
        <w:ind w:left="2220" w:hanging="420"/>
      </w:pPr>
    </w:lvl>
    <w:lvl w:ilvl="3" w:tplc="0409000F" w:tentative="1">
      <w:start w:val="1"/>
      <w:numFmt w:val="decimal"/>
      <w:lvlText w:val="%4."/>
      <w:lvlJc w:val="left"/>
      <w:pPr>
        <w:ind w:left="2640" w:hanging="420"/>
      </w:pPr>
    </w:lvl>
    <w:lvl w:ilvl="4" w:tplc="04090019" w:tentative="1">
      <w:start w:val="1"/>
      <w:numFmt w:val="lowerLetter"/>
      <w:lvlText w:val="%5)"/>
      <w:lvlJc w:val="left"/>
      <w:pPr>
        <w:ind w:left="3060" w:hanging="420"/>
      </w:pPr>
    </w:lvl>
    <w:lvl w:ilvl="5" w:tplc="0409001B" w:tentative="1">
      <w:start w:val="1"/>
      <w:numFmt w:val="lowerRoman"/>
      <w:lvlText w:val="%6."/>
      <w:lvlJc w:val="right"/>
      <w:pPr>
        <w:ind w:left="3480" w:hanging="420"/>
      </w:pPr>
    </w:lvl>
    <w:lvl w:ilvl="6" w:tplc="0409000F" w:tentative="1">
      <w:start w:val="1"/>
      <w:numFmt w:val="decimal"/>
      <w:lvlText w:val="%7."/>
      <w:lvlJc w:val="left"/>
      <w:pPr>
        <w:ind w:left="3900" w:hanging="420"/>
      </w:pPr>
    </w:lvl>
    <w:lvl w:ilvl="7" w:tplc="04090019" w:tentative="1">
      <w:start w:val="1"/>
      <w:numFmt w:val="lowerLetter"/>
      <w:lvlText w:val="%8)"/>
      <w:lvlJc w:val="left"/>
      <w:pPr>
        <w:ind w:left="4320" w:hanging="420"/>
      </w:pPr>
    </w:lvl>
    <w:lvl w:ilvl="8" w:tplc="0409001B" w:tentative="1">
      <w:start w:val="1"/>
      <w:numFmt w:val="lowerRoman"/>
      <w:lvlText w:val="%9."/>
      <w:lvlJc w:val="right"/>
      <w:pPr>
        <w:ind w:left="4740" w:hanging="420"/>
      </w:pPr>
    </w:lvl>
  </w:abstractNum>
  <w:abstractNum w:abstractNumId="10">
    <w:nsid w:val="71DC4B35"/>
    <w:multiLevelType w:val="hybridMultilevel"/>
    <w:tmpl w:val="9296277E"/>
    <w:lvl w:ilvl="0" w:tplc="91749770">
      <w:start w:val="1"/>
      <w:numFmt w:val="chineseCountingThousand"/>
      <w:lvlText w:val="第%1章 "/>
      <w:lvlJc w:val="left"/>
      <w:pPr>
        <w:ind w:left="900" w:hanging="420"/>
      </w:pPr>
      <w:rPr>
        <w:rFonts w:asciiTheme="minorEastAsia" w:eastAsiaTheme="minorEastAsia" w:hAnsiTheme="minorEastAsia"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765E51AD"/>
    <w:multiLevelType w:val="hybridMultilevel"/>
    <w:tmpl w:val="89A28CA2"/>
    <w:lvl w:ilvl="0" w:tplc="C89A33B8">
      <w:start w:val="1"/>
      <w:numFmt w:val="decimal"/>
      <w:lvlText w:val="%1."/>
      <w:lvlJc w:val="left"/>
      <w:pPr>
        <w:ind w:left="1455" w:hanging="855"/>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2">
    <w:nsid w:val="7C0E6BBB"/>
    <w:multiLevelType w:val="hybridMultilevel"/>
    <w:tmpl w:val="4EEAF1D0"/>
    <w:lvl w:ilvl="0" w:tplc="0409000F">
      <w:start w:val="1"/>
      <w:numFmt w:val="decimal"/>
      <w:lvlText w:val="%1."/>
      <w:lvlJc w:val="left"/>
      <w:pPr>
        <w:ind w:left="1020" w:hanging="420"/>
      </w:p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num w:numId="1">
    <w:abstractNumId w:val="7"/>
  </w:num>
  <w:num w:numId="2">
    <w:abstractNumId w:val="11"/>
  </w:num>
  <w:num w:numId="3">
    <w:abstractNumId w:val="6"/>
  </w:num>
  <w:num w:numId="4">
    <w:abstractNumId w:val="8"/>
  </w:num>
  <w:num w:numId="5">
    <w:abstractNumId w:val="2"/>
  </w:num>
  <w:num w:numId="6">
    <w:abstractNumId w:val="12"/>
  </w:num>
  <w:num w:numId="7">
    <w:abstractNumId w:val="3"/>
  </w:num>
  <w:num w:numId="8">
    <w:abstractNumId w:val="5"/>
  </w:num>
  <w:num w:numId="9">
    <w:abstractNumId w:val="1"/>
  </w:num>
  <w:num w:numId="10">
    <w:abstractNumId w:val="4"/>
  </w:num>
  <w:num w:numId="11">
    <w:abstractNumId w:val="9"/>
  </w:num>
  <w:num w:numId="12">
    <w:abstractNumId w:val="0"/>
  </w:num>
  <w:num w:numId="1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20"/>
  <w:bordersDoNotSurroundHeader/>
  <w:bordersDoNotSurroundFooter/>
  <w:proofState w:spelling="clean" w:grammar="clean"/>
  <w:stylePaneFormatFilter w:val="3F01"/>
  <w:trackRevisions/>
  <w:defaultTabStop w:val="420"/>
  <w:evenAndOddHeaders/>
  <w:drawingGridVerticalSpacing w:val="156"/>
  <w:displayHorizontalDrawingGridEvery w:val="0"/>
  <w:displayVerticalDrawingGridEvery w:val="2"/>
  <w:characterSpacingControl w:val="compressPunctuation"/>
  <w:hdrShapeDefaults>
    <o:shapedefaults v:ext="edit" spidmax="2150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F1DCE"/>
    <w:rsid w:val="000017DF"/>
    <w:rsid w:val="000054FE"/>
    <w:rsid w:val="00007E4F"/>
    <w:rsid w:val="00015F8A"/>
    <w:rsid w:val="00023CCD"/>
    <w:rsid w:val="000349E0"/>
    <w:rsid w:val="0003515C"/>
    <w:rsid w:val="00042A33"/>
    <w:rsid w:val="00045AA5"/>
    <w:rsid w:val="00045CE4"/>
    <w:rsid w:val="00050820"/>
    <w:rsid w:val="00050C7F"/>
    <w:rsid w:val="000510DE"/>
    <w:rsid w:val="00054EC3"/>
    <w:rsid w:val="00082A80"/>
    <w:rsid w:val="000A2E25"/>
    <w:rsid w:val="000B3844"/>
    <w:rsid w:val="000C3CCC"/>
    <w:rsid w:val="000C632E"/>
    <w:rsid w:val="000D3381"/>
    <w:rsid w:val="000F684A"/>
    <w:rsid w:val="00110E8C"/>
    <w:rsid w:val="00111EC4"/>
    <w:rsid w:val="0011591A"/>
    <w:rsid w:val="0011615F"/>
    <w:rsid w:val="001216C5"/>
    <w:rsid w:val="00140248"/>
    <w:rsid w:val="00141F12"/>
    <w:rsid w:val="0014328C"/>
    <w:rsid w:val="0014421A"/>
    <w:rsid w:val="00145A11"/>
    <w:rsid w:val="00145C23"/>
    <w:rsid w:val="00146AE8"/>
    <w:rsid w:val="0014733C"/>
    <w:rsid w:val="0015121A"/>
    <w:rsid w:val="0015134D"/>
    <w:rsid w:val="00153DB5"/>
    <w:rsid w:val="0016761E"/>
    <w:rsid w:val="0017373E"/>
    <w:rsid w:val="00175789"/>
    <w:rsid w:val="0017708A"/>
    <w:rsid w:val="0018545E"/>
    <w:rsid w:val="001859F8"/>
    <w:rsid w:val="00185DD2"/>
    <w:rsid w:val="00191390"/>
    <w:rsid w:val="001B0DEB"/>
    <w:rsid w:val="001B1096"/>
    <w:rsid w:val="001C1FA6"/>
    <w:rsid w:val="001C33B8"/>
    <w:rsid w:val="001C4B43"/>
    <w:rsid w:val="001C67B6"/>
    <w:rsid w:val="001D2E5E"/>
    <w:rsid w:val="001D39AE"/>
    <w:rsid w:val="001D7457"/>
    <w:rsid w:val="001E5262"/>
    <w:rsid w:val="001F3849"/>
    <w:rsid w:val="001F6850"/>
    <w:rsid w:val="00212C8A"/>
    <w:rsid w:val="0023719D"/>
    <w:rsid w:val="00242965"/>
    <w:rsid w:val="00242A7E"/>
    <w:rsid w:val="00244AF6"/>
    <w:rsid w:val="002554EF"/>
    <w:rsid w:val="002613FA"/>
    <w:rsid w:val="0026322E"/>
    <w:rsid w:val="002665F4"/>
    <w:rsid w:val="00267D39"/>
    <w:rsid w:val="00270043"/>
    <w:rsid w:val="0027219E"/>
    <w:rsid w:val="002809D9"/>
    <w:rsid w:val="00281147"/>
    <w:rsid w:val="0028594E"/>
    <w:rsid w:val="00291CA6"/>
    <w:rsid w:val="002925B5"/>
    <w:rsid w:val="00295A86"/>
    <w:rsid w:val="002965A4"/>
    <w:rsid w:val="00297308"/>
    <w:rsid w:val="002B2125"/>
    <w:rsid w:val="002B69CA"/>
    <w:rsid w:val="002D69CF"/>
    <w:rsid w:val="002D7B7D"/>
    <w:rsid w:val="002E39EC"/>
    <w:rsid w:val="002E7A34"/>
    <w:rsid w:val="002F63D4"/>
    <w:rsid w:val="002F6DA5"/>
    <w:rsid w:val="003059A6"/>
    <w:rsid w:val="00310441"/>
    <w:rsid w:val="00315048"/>
    <w:rsid w:val="00320CA9"/>
    <w:rsid w:val="003251F1"/>
    <w:rsid w:val="00343FD3"/>
    <w:rsid w:val="00350C85"/>
    <w:rsid w:val="00351957"/>
    <w:rsid w:val="00354CC7"/>
    <w:rsid w:val="0036048C"/>
    <w:rsid w:val="003614BC"/>
    <w:rsid w:val="00363D50"/>
    <w:rsid w:val="00366DD2"/>
    <w:rsid w:val="00375817"/>
    <w:rsid w:val="0037754F"/>
    <w:rsid w:val="003839A9"/>
    <w:rsid w:val="00393242"/>
    <w:rsid w:val="00393696"/>
    <w:rsid w:val="00396BFB"/>
    <w:rsid w:val="00396C9E"/>
    <w:rsid w:val="003978DC"/>
    <w:rsid w:val="003A429E"/>
    <w:rsid w:val="003B1E35"/>
    <w:rsid w:val="003D22B5"/>
    <w:rsid w:val="003D2FD8"/>
    <w:rsid w:val="003D32A2"/>
    <w:rsid w:val="003D3604"/>
    <w:rsid w:val="003E5378"/>
    <w:rsid w:val="003E67F0"/>
    <w:rsid w:val="003F5356"/>
    <w:rsid w:val="003F6B20"/>
    <w:rsid w:val="003F7971"/>
    <w:rsid w:val="003F79A4"/>
    <w:rsid w:val="004056CB"/>
    <w:rsid w:val="00411DAB"/>
    <w:rsid w:val="00413C4E"/>
    <w:rsid w:val="00421F6B"/>
    <w:rsid w:val="0042443B"/>
    <w:rsid w:val="00431F47"/>
    <w:rsid w:val="0044396B"/>
    <w:rsid w:val="004441D6"/>
    <w:rsid w:val="00445EDE"/>
    <w:rsid w:val="0045076C"/>
    <w:rsid w:val="00450DD1"/>
    <w:rsid w:val="00452B0D"/>
    <w:rsid w:val="00452FD6"/>
    <w:rsid w:val="00454CB1"/>
    <w:rsid w:val="00455C3C"/>
    <w:rsid w:val="004703D7"/>
    <w:rsid w:val="00471A72"/>
    <w:rsid w:val="00473A59"/>
    <w:rsid w:val="00481963"/>
    <w:rsid w:val="00482F95"/>
    <w:rsid w:val="00490ADF"/>
    <w:rsid w:val="004928F5"/>
    <w:rsid w:val="004B5F30"/>
    <w:rsid w:val="004B733A"/>
    <w:rsid w:val="004C1888"/>
    <w:rsid w:val="004C3E76"/>
    <w:rsid w:val="004D06BC"/>
    <w:rsid w:val="0050113C"/>
    <w:rsid w:val="00502382"/>
    <w:rsid w:val="005045E6"/>
    <w:rsid w:val="00513716"/>
    <w:rsid w:val="005146EA"/>
    <w:rsid w:val="00514EE2"/>
    <w:rsid w:val="00521442"/>
    <w:rsid w:val="005264B8"/>
    <w:rsid w:val="00530C9A"/>
    <w:rsid w:val="00532B42"/>
    <w:rsid w:val="00533C9E"/>
    <w:rsid w:val="00534563"/>
    <w:rsid w:val="005379AD"/>
    <w:rsid w:val="00542975"/>
    <w:rsid w:val="00543E13"/>
    <w:rsid w:val="00546623"/>
    <w:rsid w:val="00552947"/>
    <w:rsid w:val="00581047"/>
    <w:rsid w:val="005856C0"/>
    <w:rsid w:val="005857FD"/>
    <w:rsid w:val="00586BDF"/>
    <w:rsid w:val="00593C75"/>
    <w:rsid w:val="005A0C90"/>
    <w:rsid w:val="005A423C"/>
    <w:rsid w:val="005C0B4B"/>
    <w:rsid w:val="005C466A"/>
    <w:rsid w:val="005C64A0"/>
    <w:rsid w:val="005C765F"/>
    <w:rsid w:val="005D509F"/>
    <w:rsid w:val="005D7BB2"/>
    <w:rsid w:val="005F2BD2"/>
    <w:rsid w:val="00606FB5"/>
    <w:rsid w:val="00613787"/>
    <w:rsid w:val="00620100"/>
    <w:rsid w:val="00631F93"/>
    <w:rsid w:val="00633677"/>
    <w:rsid w:val="00645EFC"/>
    <w:rsid w:val="00653DCE"/>
    <w:rsid w:val="006667DC"/>
    <w:rsid w:val="0067069C"/>
    <w:rsid w:val="006750A1"/>
    <w:rsid w:val="006762AD"/>
    <w:rsid w:val="00683E2A"/>
    <w:rsid w:val="006866BF"/>
    <w:rsid w:val="006875EE"/>
    <w:rsid w:val="006936C4"/>
    <w:rsid w:val="00696A1D"/>
    <w:rsid w:val="00697CE2"/>
    <w:rsid w:val="006A50D7"/>
    <w:rsid w:val="006A6F3D"/>
    <w:rsid w:val="006B0563"/>
    <w:rsid w:val="006B4C45"/>
    <w:rsid w:val="006C7868"/>
    <w:rsid w:val="006D2CEC"/>
    <w:rsid w:val="006D4490"/>
    <w:rsid w:val="006D605D"/>
    <w:rsid w:val="006E4159"/>
    <w:rsid w:val="006E6005"/>
    <w:rsid w:val="006E6FFA"/>
    <w:rsid w:val="006F2A3A"/>
    <w:rsid w:val="006F465A"/>
    <w:rsid w:val="007004E7"/>
    <w:rsid w:val="00706FAA"/>
    <w:rsid w:val="007153C5"/>
    <w:rsid w:val="0073312B"/>
    <w:rsid w:val="007349F7"/>
    <w:rsid w:val="00735899"/>
    <w:rsid w:val="00745386"/>
    <w:rsid w:val="007454BE"/>
    <w:rsid w:val="00754052"/>
    <w:rsid w:val="00754CA0"/>
    <w:rsid w:val="00764E14"/>
    <w:rsid w:val="00772673"/>
    <w:rsid w:val="007740C7"/>
    <w:rsid w:val="00774C6E"/>
    <w:rsid w:val="00784A83"/>
    <w:rsid w:val="00785109"/>
    <w:rsid w:val="00786EC1"/>
    <w:rsid w:val="007927D6"/>
    <w:rsid w:val="00794F29"/>
    <w:rsid w:val="00797215"/>
    <w:rsid w:val="007A1CD3"/>
    <w:rsid w:val="007A5B5D"/>
    <w:rsid w:val="007A688B"/>
    <w:rsid w:val="007B6CA2"/>
    <w:rsid w:val="007C45C4"/>
    <w:rsid w:val="007D26DE"/>
    <w:rsid w:val="007E356B"/>
    <w:rsid w:val="007E463B"/>
    <w:rsid w:val="007E5A4C"/>
    <w:rsid w:val="007F1034"/>
    <w:rsid w:val="007F1DCE"/>
    <w:rsid w:val="0080441D"/>
    <w:rsid w:val="0080792F"/>
    <w:rsid w:val="00811DFF"/>
    <w:rsid w:val="00812938"/>
    <w:rsid w:val="00821E84"/>
    <w:rsid w:val="00824168"/>
    <w:rsid w:val="00825175"/>
    <w:rsid w:val="0084263A"/>
    <w:rsid w:val="008444A0"/>
    <w:rsid w:val="0084473E"/>
    <w:rsid w:val="00852845"/>
    <w:rsid w:val="00852D27"/>
    <w:rsid w:val="00856E98"/>
    <w:rsid w:val="00862DB0"/>
    <w:rsid w:val="00864A7C"/>
    <w:rsid w:val="00876650"/>
    <w:rsid w:val="00877468"/>
    <w:rsid w:val="00882B1E"/>
    <w:rsid w:val="00884EF5"/>
    <w:rsid w:val="008851E7"/>
    <w:rsid w:val="0088605C"/>
    <w:rsid w:val="00887987"/>
    <w:rsid w:val="00887A90"/>
    <w:rsid w:val="008914A5"/>
    <w:rsid w:val="008918E1"/>
    <w:rsid w:val="00891DDF"/>
    <w:rsid w:val="00895902"/>
    <w:rsid w:val="008C45EE"/>
    <w:rsid w:val="008D20FD"/>
    <w:rsid w:val="008E0800"/>
    <w:rsid w:val="008E19A4"/>
    <w:rsid w:val="008E2873"/>
    <w:rsid w:val="008F2FDE"/>
    <w:rsid w:val="008F7668"/>
    <w:rsid w:val="008F7BB7"/>
    <w:rsid w:val="00900A1B"/>
    <w:rsid w:val="0090104A"/>
    <w:rsid w:val="00906DEE"/>
    <w:rsid w:val="00915B15"/>
    <w:rsid w:val="00915C4D"/>
    <w:rsid w:val="00931472"/>
    <w:rsid w:val="00931D04"/>
    <w:rsid w:val="00942B6D"/>
    <w:rsid w:val="00976754"/>
    <w:rsid w:val="00982130"/>
    <w:rsid w:val="009906D5"/>
    <w:rsid w:val="0099186D"/>
    <w:rsid w:val="00995C4D"/>
    <w:rsid w:val="009A29B0"/>
    <w:rsid w:val="009A5F6D"/>
    <w:rsid w:val="009D03E6"/>
    <w:rsid w:val="009D42D6"/>
    <w:rsid w:val="009E2B7D"/>
    <w:rsid w:val="009F47C4"/>
    <w:rsid w:val="009F7A4C"/>
    <w:rsid w:val="00A02C78"/>
    <w:rsid w:val="00A0435F"/>
    <w:rsid w:val="00A21D67"/>
    <w:rsid w:val="00A23355"/>
    <w:rsid w:val="00A24899"/>
    <w:rsid w:val="00A53C74"/>
    <w:rsid w:val="00A60380"/>
    <w:rsid w:val="00A72FFB"/>
    <w:rsid w:val="00A74288"/>
    <w:rsid w:val="00A82B5C"/>
    <w:rsid w:val="00A9443B"/>
    <w:rsid w:val="00AB45C8"/>
    <w:rsid w:val="00AB61A4"/>
    <w:rsid w:val="00AC56A8"/>
    <w:rsid w:val="00AC62DC"/>
    <w:rsid w:val="00AE11F5"/>
    <w:rsid w:val="00AE2C9C"/>
    <w:rsid w:val="00AF1164"/>
    <w:rsid w:val="00AF34BA"/>
    <w:rsid w:val="00B10334"/>
    <w:rsid w:val="00B17CF9"/>
    <w:rsid w:val="00B233D8"/>
    <w:rsid w:val="00B2404A"/>
    <w:rsid w:val="00B253AC"/>
    <w:rsid w:val="00B27791"/>
    <w:rsid w:val="00B324C9"/>
    <w:rsid w:val="00B32948"/>
    <w:rsid w:val="00B32F6C"/>
    <w:rsid w:val="00B33149"/>
    <w:rsid w:val="00B340E6"/>
    <w:rsid w:val="00B352E4"/>
    <w:rsid w:val="00B36C97"/>
    <w:rsid w:val="00B36FE9"/>
    <w:rsid w:val="00B37BDA"/>
    <w:rsid w:val="00B51CD9"/>
    <w:rsid w:val="00B55F8A"/>
    <w:rsid w:val="00B56186"/>
    <w:rsid w:val="00B6333A"/>
    <w:rsid w:val="00B70904"/>
    <w:rsid w:val="00B86EF0"/>
    <w:rsid w:val="00B87ADB"/>
    <w:rsid w:val="00B92993"/>
    <w:rsid w:val="00B96911"/>
    <w:rsid w:val="00BA5692"/>
    <w:rsid w:val="00BA6BE1"/>
    <w:rsid w:val="00BB1452"/>
    <w:rsid w:val="00BB306F"/>
    <w:rsid w:val="00BB3FED"/>
    <w:rsid w:val="00BC2F72"/>
    <w:rsid w:val="00BC527B"/>
    <w:rsid w:val="00BC73A5"/>
    <w:rsid w:val="00BD06EF"/>
    <w:rsid w:val="00BD659C"/>
    <w:rsid w:val="00BE15B7"/>
    <w:rsid w:val="00BE197A"/>
    <w:rsid w:val="00BF1CDD"/>
    <w:rsid w:val="00BF2530"/>
    <w:rsid w:val="00C11BCC"/>
    <w:rsid w:val="00C11ED5"/>
    <w:rsid w:val="00C15AFF"/>
    <w:rsid w:val="00C17583"/>
    <w:rsid w:val="00C201C9"/>
    <w:rsid w:val="00C23DAC"/>
    <w:rsid w:val="00C26043"/>
    <w:rsid w:val="00C33DC0"/>
    <w:rsid w:val="00C3447E"/>
    <w:rsid w:val="00C35022"/>
    <w:rsid w:val="00C411C9"/>
    <w:rsid w:val="00C41E72"/>
    <w:rsid w:val="00C43989"/>
    <w:rsid w:val="00C466BB"/>
    <w:rsid w:val="00C51A36"/>
    <w:rsid w:val="00C51F52"/>
    <w:rsid w:val="00C56090"/>
    <w:rsid w:val="00C60A1D"/>
    <w:rsid w:val="00C72751"/>
    <w:rsid w:val="00C72C76"/>
    <w:rsid w:val="00C803C5"/>
    <w:rsid w:val="00C83E75"/>
    <w:rsid w:val="00C92BF5"/>
    <w:rsid w:val="00C94418"/>
    <w:rsid w:val="00CA0B7F"/>
    <w:rsid w:val="00CA12AC"/>
    <w:rsid w:val="00CA410D"/>
    <w:rsid w:val="00CA6421"/>
    <w:rsid w:val="00CB6D31"/>
    <w:rsid w:val="00CC07DF"/>
    <w:rsid w:val="00CC09E3"/>
    <w:rsid w:val="00CC348C"/>
    <w:rsid w:val="00CC7D91"/>
    <w:rsid w:val="00CD4098"/>
    <w:rsid w:val="00CD7D4A"/>
    <w:rsid w:val="00CE11AC"/>
    <w:rsid w:val="00CE15C0"/>
    <w:rsid w:val="00CE325D"/>
    <w:rsid w:val="00CF65F6"/>
    <w:rsid w:val="00D02847"/>
    <w:rsid w:val="00D07491"/>
    <w:rsid w:val="00D107C9"/>
    <w:rsid w:val="00D130F6"/>
    <w:rsid w:val="00D17302"/>
    <w:rsid w:val="00D17450"/>
    <w:rsid w:val="00D36BB7"/>
    <w:rsid w:val="00D37737"/>
    <w:rsid w:val="00D379D2"/>
    <w:rsid w:val="00D41172"/>
    <w:rsid w:val="00D42505"/>
    <w:rsid w:val="00D77749"/>
    <w:rsid w:val="00D77C5C"/>
    <w:rsid w:val="00D813D5"/>
    <w:rsid w:val="00D815BF"/>
    <w:rsid w:val="00D97212"/>
    <w:rsid w:val="00D97965"/>
    <w:rsid w:val="00DA258A"/>
    <w:rsid w:val="00DA6A82"/>
    <w:rsid w:val="00DB1469"/>
    <w:rsid w:val="00DB2B99"/>
    <w:rsid w:val="00DB71B5"/>
    <w:rsid w:val="00DD3A48"/>
    <w:rsid w:val="00DF4DBF"/>
    <w:rsid w:val="00E23341"/>
    <w:rsid w:val="00E26277"/>
    <w:rsid w:val="00E3027C"/>
    <w:rsid w:val="00E31BBA"/>
    <w:rsid w:val="00E3677D"/>
    <w:rsid w:val="00E407B7"/>
    <w:rsid w:val="00E479C2"/>
    <w:rsid w:val="00E5608D"/>
    <w:rsid w:val="00E6483A"/>
    <w:rsid w:val="00E6657A"/>
    <w:rsid w:val="00E67EFA"/>
    <w:rsid w:val="00E70ABC"/>
    <w:rsid w:val="00E72CF4"/>
    <w:rsid w:val="00E73618"/>
    <w:rsid w:val="00E75B5D"/>
    <w:rsid w:val="00E82F61"/>
    <w:rsid w:val="00E850F2"/>
    <w:rsid w:val="00E91ECC"/>
    <w:rsid w:val="00E9368F"/>
    <w:rsid w:val="00E94D38"/>
    <w:rsid w:val="00EA00F7"/>
    <w:rsid w:val="00EB23BA"/>
    <w:rsid w:val="00EC06A2"/>
    <w:rsid w:val="00ED0385"/>
    <w:rsid w:val="00ED1401"/>
    <w:rsid w:val="00ED1769"/>
    <w:rsid w:val="00EE05B7"/>
    <w:rsid w:val="00EE742F"/>
    <w:rsid w:val="00EF459A"/>
    <w:rsid w:val="00F02FDE"/>
    <w:rsid w:val="00F04AA0"/>
    <w:rsid w:val="00F0728E"/>
    <w:rsid w:val="00F11993"/>
    <w:rsid w:val="00F23C97"/>
    <w:rsid w:val="00F27370"/>
    <w:rsid w:val="00F37F55"/>
    <w:rsid w:val="00F41286"/>
    <w:rsid w:val="00F42A63"/>
    <w:rsid w:val="00F50976"/>
    <w:rsid w:val="00F67BD8"/>
    <w:rsid w:val="00F74B5F"/>
    <w:rsid w:val="00F80595"/>
    <w:rsid w:val="00F82752"/>
    <w:rsid w:val="00F875EE"/>
    <w:rsid w:val="00F9796F"/>
    <w:rsid w:val="00FA54D8"/>
    <w:rsid w:val="00FC2F3D"/>
    <w:rsid w:val="00FC423C"/>
    <w:rsid w:val="00FD629D"/>
    <w:rsid w:val="00FE2CDF"/>
    <w:rsid w:val="00FF2D69"/>
    <w:rsid w:val="00FF5D86"/>
    <w:rsid w:val="00FF7F7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39AE"/>
    <w:pPr>
      <w:ind w:firstLine="360"/>
    </w:pPr>
    <w:rPr>
      <w:sz w:val="22"/>
      <w:szCs w:val="22"/>
      <w:lang w:eastAsia="en-US" w:bidi="en-US"/>
    </w:rPr>
  </w:style>
  <w:style w:type="paragraph" w:styleId="1">
    <w:name w:val="heading 1"/>
    <w:basedOn w:val="a"/>
    <w:next w:val="a"/>
    <w:link w:val="1Char"/>
    <w:uiPriority w:val="9"/>
    <w:qFormat/>
    <w:rsid w:val="001D39AE"/>
    <w:pPr>
      <w:pBdr>
        <w:bottom w:val="single" w:sz="12" w:space="1" w:color="365F91"/>
      </w:pBdr>
      <w:spacing w:before="600" w:after="80"/>
      <w:ind w:firstLine="0"/>
      <w:outlineLvl w:val="0"/>
    </w:pPr>
    <w:rPr>
      <w:rFonts w:ascii="Cambria" w:hAnsi="Cambria"/>
      <w:b/>
      <w:bCs/>
      <w:color w:val="365F91"/>
      <w:sz w:val="24"/>
      <w:szCs w:val="24"/>
    </w:rPr>
  </w:style>
  <w:style w:type="paragraph" w:styleId="2">
    <w:name w:val="heading 2"/>
    <w:basedOn w:val="a"/>
    <w:next w:val="a"/>
    <w:link w:val="2Char"/>
    <w:uiPriority w:val="9"/>
    <w:semiHidden/>
    <w:unhideWhenUsed/>
    <w:qFormat/>
    <w:rsid w:val="001D39AE"/>
    <w:pPr>
      <w:pBdr>
        <w:bottom w:val="single" w:sz="8" w:space="1" w:color="4F81BD"/>
      </w:pBdr>
      <w:spacing w:before="200" w:after="80"/>
      <w:ind w:firstLine="0"/>
      <w:outlineLvl w:val="1"/>
    </w:pPr>
    <w:rPr>
      <w:rFonts w:ascii="Cambria" w:hAnsi="Cambria"/>
      <w:color w:val="365F91"/>
      <w:sz w:val="24"/>
      <w:szCs w:val="24"/>
    </w:rPr>
  </w:style>
  <w:style w:type="paragraph" w:styleId="3">
    <w:name w:val="heading 3"/>
    <w:basedOn w:val="a"/>
    <w:next w:val="a"/>
    <w:link w:val="3Char"/>
    <w:uiPriority w:val="9"/>
    <w:semiHidden/>
    <w:unhideWhenUsed/>
    <w:qFormat/>
    <w:rsid w:val="001D39AE"/>
    <w:pPr>
      <w:pBdr>
        <w:bottom w:val="single" w:sz="4" w:space="1" w:color="95B3D7"/>
      </w:pBdr>
      <w:spacing w:before="200" w:after="80"/>
      <w:ind w:firstLine="0"/>
      <w:outlineLvl w:val="2"/>
    </w:pPr>
    <w:rPr>
      <w:rFonts w:ascii="Cambria" w:hAnsi="Cambria"/>
      <w:color w:val="4F81BD"/>
      <w:sz w:val="24"/>
      <w:szCs w:val="24"/>
    </w:rPr>
  </w:style>
  <w:style w:type="paragraph" w:styleId="4">
    <w:name w:val="heading 4"/>
    <w:basedOn w:val="a"/>
    <w:next w:val="a"/>
    <w:link w:val="4Char"/>
    <w:uiPriority w:val="9"/>
    <w:semiHidden/>
    <w:unhideWhenUsed/>
    <w:qFormat/>
    <w:rsid w:val="001D39AE"/>
    <w:pPr>
      <w:pBdr>
        <w:bottom w:val="single" w:sz="4" w:space="2" w:color="B8CCE4"/>
      </w:pBdr>
      <w:spacing w:before="200" w:after="80"/>
      <w:ind w:firstLine="0"/>
      <w:outlineLvl w:val="3"/>
    </w:pPr>
    <w:rPr>
      <w:rFonts w:ascii="Cambria" w:hAnsi="Cambria"/>
      <w:i/>
      <w:iCs/>
      <w:color w:val="4F81BD"/>
      <w:sz w:val="24"/>
      <w:szCs w:val="24"/>
    </w:rPr>
  </w:style>
  <w:style w:type="paragraph" w:styleId="5">
    <w:name w:val="heading 5"/>
    <w:basedOn w:val="a"/>
    <w:next w:val="a"/>
    <w:link w:val="5Char"/>
    <w:uiPriority w:val="9"/>
    <w:semiHidden/>
    <w:unhideWhenUsed/>
    <w:qFormat/>
    <w:rsid w:val="001D39AE"/>
    <w:pPr>
      <w:spacing w:before="200" w:after="80"/>
      <w:ind w:firstLine="0"/>
      <w:outlineLvl w:val="4"/>
    </w:pPr>
    <w:rPr>
      <w:rFonts w:ascii="Cambria" w:hAnsi="Cambria"/>
      <w:color w:val="4F81BD"/>
    </w:rPr>
  </w:style>
  <w:style w:type="paragraph" w:styleId="6">
    <w:name w:val="heading 6"/>
    <w:basedOn w:val="a"/>
    <w:next w:val="a"/>
    <w:link w:val="6Char"/>
    <w:uiPriority w:val="9"/>
    <w:semiHidden/>
    <w:unhideWhenUsed/>
    <w:qFormat/>
    <w:rsid w:val="001D39AE"/>
    <w:pPr>
      <w:spacing w:before="280" w:after="100"/>
      <w:ind w:firstLine="0"/>
      <w:outlineLvl w:val="5"/>
    </w:pPr>
    <w:rPr>
      <w:rFonts w:ascii="Cambria" w:hAnsi="Cambria"/>
      <w:i/>
      <w:iCs/>
      <w:color w:val="4F81BD"/>
    </w:rPr>
  </w:style>
  <w:style w:type="paragraph" w:styleId="7">
    <w:name w:val="heading 7"/>
    <w:basedOn w:val="a"/>
    <w:next w:val="a"/>
    <w:link w:val="7Char"/>
    <w:uiPriority w:val="9"/>
    <w:semiHidden/>
    <w:unhideWhenUsed/>
    <w:qFormat/>
    <w:rsid w:val="001D39AE"/>
    <w:pPr>
      <w:spacing w:before="320" w:after="100"/>
      <w:ind w:firstLine="0"/>
      <w:outlineLvl w:val="6"/>
    </w:pPr>
    <w:rPr>
      <w:rFonts w:ascii="Cambria" w:hAnsi="Cambria"/>
      <w:b/>
      <w:bCs/>
      <w:color w:val="9BBB59"/>
      <w:sz w:val="20"/>
      <w:szCs w:val="20"/>
    </w:rPr>
  </w:style>
  <w:style w:type="paragraph" w:styleId="8">
    <w:name w:val="heading 8"/>
    <w:basedOn w:val="a"/>
    <w:next w:val="a"/>
    <w:link w:val="8Char"/>
    <w:uiPriority w:val="9"/>
    <w:semiHidden/>
    <w:unhideWhenUsed/>
    <w:qFormat/>
    <w:rsid w:val="001D39AE"/>
    <w:pPr>
      <w:spacing w:before="320" w:after="100"/>
      <w:ind w:firstLine="0"/>
      <w:outlineLvl w:val="7"/>
    </w:pPr>
    <w:rPr>
      <w:rFonts w:ascii="Cambria" w:hAnsi="Cambria"/>
      <w:b/>
      <w:bCs/>
      <w:i/>
      <w:iCs/>
      <w:color w:val="9BBB59"/>
      <w:sz w:val="20"/>
      <w:szCs w:val="20"/>
    </w:rPr>
  </w:style>
  <w:style w:type="paragraph" w:styleId="9">
    <w:name w:val="heading 9"/>
    <w:basedOn w:val="a"/>
    <w:next w:val="a"/>
    <w:link w:val="9Char"/>
    <w:uiPriority w:val="9"/>
    <w:semiHidden/>
    <w:unhideWhenUsed/>
    <w:qFormat/>
    <w:rsid w:val="001D39AE"/>
    <w:pPr>
      <w:spacing w:before="320" w:after="100"/>
      <w:ind w:firstLine="0"/>
      <w:outlineLvl w:val="8"/>
    </w:pPr>
    <w:rPr>
      <w:rFonts w:ascii="Cambria" w:hAnsi="Cambria"/>
      <w:i/>
      <w:iCs/>
      <w:color w:val="9BBB59"/>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7F1DCE"/>
    <w:pPr>
      <w:ind w:leftChars="2500" w:left="100"/>
    </w:pPr>
  </w:style>
  <w:style w:type="paragraph" w:styleId="a4">
    <w:name w:val="Body Text Indent"/>
    <w:basedOn w:val="a"/>
    <w:rsid w:val="00354CC7"/>
    <w:pPr>
      <w:spacing w:line="360" w:lineRule="auto"/>
      <w:ind w:firstLineChars="200" w:firstLine="560"/>
    </w:pPr>
    <w:rPr>
      <w:rFonts w:ascii="黑体" w:eastAsia="黑体"/>
      <w:sz w:val="28"/>
      <w:szCs w:val="18"/>
    </w:rPr>
  </w:style>
  <w:style w:type="paragraph" w:styleId="a5">
    <w:name w:val="footer"/>
    <w:basedOn w:val="a"/>
    <w:rsid w:val="00ED1401"/>
    <w:pPr>
      <w:tabs>
        <w:tab w:val="center" w:pos="4153"/>
        <w:tab w:val="right" w:pos="8306"/>
      </w:tabs>
      <w:snapToGrid w:val="0"/>
    </w:pPr>
    <w:rPr>
      <w:sz w:val="18"/>
      <w:szCs w:val="18"/>
    </w:rPr>
  </w:style>
  <w:style w:type="character" w:styleId="a6">
    <w:name w:val="page number"/>
    <w:basedOn w:val="a0"/>
    <w:rsid w:val="00ED1401"/>
  </w:style>
  <w:style w:type="paragraph" w:styleId="a7">
    <w:name w:val="header"/>
    <w:basedOn w:val="a"/>
    <w:rsid w:val="00ED1401"/>
    <w:pPr>
      <w:pBdr>
        <w:bottom w:val="single" w:sz="6" w:space="1" w:color="auto"/>
      </w:pBdr>
      <w:tabs>
        <w:tab w:val="center" w:pos="4153"/>
        <w:tab w:val="right" w:pos="8306"/>
      </w:tabs>
      <w:snapToGrid w:val="0"/>
      <w:jc w:val="center"/>
    </w:pPr>
    <w:rPr>
      <w:sz w:val="18"/>
      <w:szCs w:val="18"/>
    </w:rPr>
  </w:style>
  <w:style w:type="paragraph" w:styleId="a8">
    <w:name w:val="Balloon Text"/>
    <w:basedOn w:val="a"/>
    <w:semiHidden/>
    <w:rsid w:val="00ED1401"/>
    <w:rPr>
      <w:sz w:val="18"/>
      <w:szCs w:val="18"/>
    </w:rPr>
  </w:style>
  <w:style w:type="paragraph" w:customStyle="1" w:styleId="Char">
    <w:name w:val="Char"/>
    <w:basedOn w:val="a"/>
    <w:rsid w:val="00B27791"/>
  </w:style>
  <w:style w:type="character" w:customStyle="1" w:styleId="1Char">
    <w:name w:val="标题 1 Char"/>
    <w:basedOn w:val="a0"/>
    <w:link w:val="1"/>
    <w:uiPriority w:val="9"/>
    <w:rsid w:val="001D39AE"/>
    <w:rPr>
      <w:rFonts w:ascii="Cambria" w:eastAsia="宋体" w:hAnsi="Cambria" w:cs="Times New Roman"/>
      <w:b/>
      <w:bCs/>
      <w:color w:val="365F91"/>
      <w:sz w:val="24"/>
      <w:szCs w:val="24"/>
    </w:rPr>
  </w:style>
  <w:style w:type="character" w:customStyle="1" w:styleId="2Char">
    <w:name w:val="标题 2 Char"/>
    <w:basedOn w:val="a0"/>
    <w:link w:val="2"/>
    <w:uiPriority w:val="9"/>
    <w:semiHidden/>
    <w:rsid w:val="001D39AE"/>
    <w:rPr>
      <w:rFonts w:ascii="Cambria" w:eastAsia="宋体" w:hAnsi="Cambria" w:cs="Times New Roman"/>
      <w:color w:val="365F91"/>
      <w:sz w:val="24"/>
      <w:szCs w:val="24"/>
    </w:rPr>
  </w:style>
  <w:style w:type="character" w:customStyle="1" w:styleId="3Char">
    <w:name w:val="标题 3 Char"/>
    <w:basedOn w:val="a0"/>
    <w:link w:val="3"/>
    <w:uiPriority w:val="9"/>
    <w:semiHidden/>
    <w:rsid w:val="001D39AE"/>
    <w:rPr>
      <w:rFonts w:ascii="Cambria" w:eastAsia="宋体" w:hAnsi="Cambria" w:cs="Times New Roman"/>
      <w:color w:val="4F81BD"/>
      <w:sz w:val="24"/>
      <w:szCs w:val="24"/>
    </w:rPr>
  </w:style>
  <w:style w:type="character" w:customStyle="1" w:styleId="4Char">
    <w:name w:val="标题 4 Char"/>
    <w:basedOn w:val="a0"/>
    <w:link w:val="4"/>
    <w:uiPriority w:val="9"/>
    <w:semiHidden/>
    <w:rsid w:val="001D39AE"/>
    <w:rPr>
      <w:rFonts w:ascii="Cambria" w:eastAsia="宋体" w:hAnsi="Cambria" w:cs="Times New Roman"/>
      <w:i/>
      <w:iCs/>
      <w:color w:val="4F81BD"/>
      <w:sz w:val="24"/>
      <w:szCs w:val="24"/>
    </w:rPr>
  </w:style>
  <w:style w:type="character" w:customStyle="1" w:styleId="5Char">
    <w:name w:val="标题 5 Char"/>
    <w:basedOn w:val="a0"/>
    <w:link w:val="5"/>
    <w:uiPriority w:val="9"/>
    <w:semiHidden/>
    <w:rsid w:val="001D39AE"/>
    <w:rPr>
      <w:rFonts w:ascii="Cambria" w:eastAsia="宋体" w:hAnsi="Cambria" w:cs="Times New Roman"/>
      <w:color w:val="4F81BD"/>
    </w:rPr>
  </w:style>
  <w:style w:type="character" w:customStyle="1" w:styleId="6Char">
    <w:name w:val="标题 6 Char"/>
    <w:basedOn w:val="a0"/>
    <w:link w:val="6"/>
    <w:uiPriority w:val="9"/>
    <w:semiHidden/>
    <w:rsid w:val="001D39AE"/>
    <w:rPr>
      <w:rFonts w:ascii="Cambria" w:eastAsia="宋体" w:hAnsi="Cambria" w:cs="Times New Roman"/>
      <w:i/>
      <w:iCs/>
      <w:color w:val="4F81BD"/>
    </w:rPr>
  </w:style>
  <w:style w:type="character" w:customStyle="1" w:styleId="7Char">
    <w:name w:val="标题 7 Char"/>
    <w:basedOn w:val="a0"/>
    <w:link w:val="7"/>
    <w:uiPriority w:val="9"/>
    <w:semiHidden/>
    <w:rsid w:val="001D39AE"/>
    <w:rPr>
      <w:rFonts w:ascii="Cambria" w:eastAsia="宋体" w:hAnsi="Cambria" w:cs="Times New Roman"/>
      <w:b/>
      <w:bCs/>
      <w:color w:val="9BBB59"/>
      <w:sz w:val="20"/>
      <w:szCs w:val="20"/>
    </w:rPr>
  </w:style>
  <w:style w:type="character" w:customStyle="1" w:styleId="8Char">
    <w:name w:val="标题 8 Char"/>
    <w:basedOn w:val="a0"/>
    <w:link w:val="8"/>
    <w:uiPriority w:val="9"/>
    <w:semiHidden/>
    <w:rsid w:val="001D39AE"/>
    <w:rPr>
      <w:rFonts w:ascii="Cambria" w:eastAsia="宋体" w:hAnsi="Cambria" w:cs="Times New Roman"/>
      <w:b/>
      <w:bCs/>
      <w:i/>
      <w:iCs/>
      <w:color w:val="9BBB59"/>
      <w:sz w:val="20"/>
      <w:szCs w:val="20"/>
    </w:rPr>
  </w:style>
  <w:style w:type="character" w:customStyle="1" w:styleId="9Char">
    <w:name w:val="标题 9 Char"/>
    <w:basedOn w:val="a0"/>
    <w:link w:val="9"/>
    <w:uiPriority w:val="9"/>
    <w:semiHidden/>
    <w:rsid w:val="001D39AE"/>
    <w:rPr>
      <w:rFonts w:ascii="Cambria" w:eastAsia="宋体" w:hAnsi="Cambria" w:cs="Times New Roman"/>
      <w:i/>
      <w:iCs/>
      <w:color w:val="9BBB59"/>
      <w:sz w:val="20"/>
      <w:szCs w:val="20"/>
    </w:rPr>
  </w:style>
  <w:style w:type="paragraph" w:styleId="a9">
    <w:name w:val="caption"/>
    <w:basedOn w:val="a"/>
    <w:next w:val="a"/>
    <w:uiPriority w:val="35"/>
    <w:semiHidden/>
    <w:unhideWhenUsed/>
    <w:qFormat/>
    <w:rsid w:val="001D39AE"/>
    <w:rPr>
      <w:b/>
      <w:bCs/>
      <w:sz w:val="18"/>
      <w:szCs w:val="18"/>
    </w:rPr>
  </w:style>
  <w:style w:type="paragraph" w:styleId="aa">
    <w:name w:val="Title"/>
    <w:basedOn w:val="a"/>
    <w:next w:val="a"/>
    <w:link w:val="Char0"/>
    <w:uiPriority w:val="10"/>
    <w:qFormat/>
    <w:rsid w:val="001D39AE"/>
    <w:pPr>
      <w:pBdr>
        <w:top w:val="single" w:sz="8" w:space="10" w:color="A7BFDE"/>
        <w:bottom w:val="single" w:sz="24" w:space="15" w:color="9BBB59"/>
      </w:pBdr>
      <w:ind w:firstLine="0"/>
      <w:jc w:val="center"/>
    </w:pPr>
    <w:rPr>
      <w:rFonts w:ascii="Cambria" w:hAnsi="Cambria"/>
      <w:i/>
      <w:iCs/>
      <w:color w:val="243F60"/>
      <w:sz w:val="60"/>
      <w:szCs w:val="60"/>
    </w:rPr>
  </w:style>
  <w:style w:type="character" w:customStyle="1" w:styleId="Char0">
    <w:name w:val="标题 Char"/>
    <w:basedOn w:val="a0"/>
    <w:link w:val="aa"/>
    <w:uiPriority w:val="10"/>
    <w:rsid w:val="001D39AE"/>
    <w:rPr>
      <w:rFonts w:ascii="Cambria" w:eastAsia="宋体" w:hAnsi="Cambria" w:cs="Times New Roman"/>
      <w:i/>
      <w:iCs/>
      <w:color w:val="243F60"/>
      <w:sz w:val="60"/>
      <w:szCs w:val="60"/>
    </w:rPr>
  </w:style>
  <w:style w:type="paragraph" w:styleId="ab">
    <w:name w:val="Subtitle"/>
    <w:basedOn w:val="a"/>
    <w:next w:val="a"/>
    <w:link w:val="Char1"/>
    <w:uiPriority w:val="11"/>
    <w:qFormat/>
    <w:rsid w:val="001D39AE"/>
    <w:pPr>
      <w:spacing w:before="200" w:after="900"/>
      <w:ind w:firstLine="0"/>
      <w:jc w:val="right"/>
    </w:pPr>
    <w:rPr>
      <w:i/>
      <w:iCs/>
      <w:sz w:val="24"/>
      <w:szCs w:val="24"/>
    </w:rPr>
  </w:style>
  <w:style w:type="character" w:customStyle="1" w:styleId="Char1">
    <w:name w:val="副标题 Char"/>
    <w:basedOn w:val="a0"/>
    <w:link w:val="ab"/>
    <w:uiPriority w:val="11"/>
    <w:rsid w:val="001D39AE"/>
    <w:rPr>
      <w:rFonts w:ascii="Calibri"/>
      <w:i/>
      <w:iCs/>
      <w:sz w:val="24"/>
      <w:szCs w:val="24"/>
    </w:rPr>
  </w:style>
  <w:style w:type="character" w:styleId="ac">
    <w:name w:val="Strong"/>
    <w:basedOn w:val="a0"/>
    <w:uiPriority w:val="22"/>
    <w:qFormat/>
    <w:rsid w:val="001D39AE"/>
    <w:rPr>
      <w:b/>
      <w:bCs/>
      <w:spacing w:val="0"/>
    </w:rPr>
  </w:style>
  <w:style w:type="character" w:styleId="ad">
    <w:name w:val="Emphasis"/>
    <w:uiPriority w:val="20"/>
    <w:qFormat/>
    <w:rsid w:val="001D39AE"/>
    <w:rPr>
      <w:b/>
      <w:bCs/>
      <w:i/>
      <w:iCs/>
      <w:color w:val="5A5A5A"/>
    </w:rPr>
  </w:style>
  <w:style w:type="paragraph" w:styleId="ae">
    <w:name w:val="No Spacing"/>
    <w:basedOn w:val="a"/>
    <w:link w:val="Char2"/>
    <w:uiPriority w:val="1"/>
    <w:qFormat/>
    <w:rsid w:val="001D39AE"/>
    <w:pPr>
      <w:ind w:firstLine="0"/>
    </w:pPr>
  </w:style>
  <w:style w:type="paragraph" w:styleId="af">
    <w:name w:val="List Paragraph"/>
    <w:basedOn w:val="a"/>
    <w:uiPriority w:val="34"/>
    <w:qFormat/>
    <w:rsid w:val="001D39AE"/>
    <w:pPr>
      <w:ind w:left="720"/>
      <w:contextualSpacing/>
    </w:pPr>
  </w:style>
  <w:style w:type="paragraph" w:styleId="af0">
    <w:name w:val="Quote"/>
    <w:basedOn w:val="a"/>
    <w:next w:val="a"/>
    <w:link w:val="Char3"/>
    <w:uiPriority w:val="29"/>
    <w:qFormat/>
    <w:rsid w:val="001D39AE"/>
    <w:rPr>
      <w:rFonts w:ascii="Cambria" w:hAnsi="Cambria"/>
      <w:i/>
      <w:iCs/>
      <w:color w:val="5A5A5A"/>
    </w:rPr>
  </w:style>
  <w:style w:type="character" w:customStyle="1" w:styleId="Char3">
    <w:name w:val="引用 Char"/>
    <w:basedOn w:val="a0"/>
    <w:link w:val="af0"/>
    <w:uiPriority w:val="29"/>
    <w:rsid w:val="001D39AE"/>
    <w:rPr>
      <w:rFonts w:ascii="Cambria" w:eastAsia="宋体" w:hAnsi="Cambria" w:cs="Times New Roman"/>
      <w:i/>
      <w:iCs/>
      <w:color w:val="5A5A5A"/>
    </w:rPr>
  </w:style>
  <w:style w:type="paragraph" w:styleId="af1">
    <w:name w:val="Intense Quote"/>
    <w:basedOn w:val="a"/>
    <w:next w:val="a"/>
    <w:link w:val="Char4"/>
    <w:uiPriority w:val="30"/>
    <w:qFormat/>
    <w:rsid w:val="001D39AE"/>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pPr>
    <w:rPr>
      <w:rFonts w:ascii="Cambria" w:hAnsi="Cambria"/>
      <w:i/>
      <w:iCs/>
      <w:color w:val="FFFFFF"/>
      <w:sz w:val="24"/>
      <w:szCs w:val="24"/>
    </w:rPr>
  </w:style>
  <w:style w:type="character" w:customStyle="1" w:styleId="Char4">
    <w:name w:val="明显引用 Char"/>
    <w:basedOn w:val="a0"/>
    <w:link w:val="af1"/>
    <w:uiPriority w:val="30"/>
    <w:rsid w:val="001D39AE"/>
    <w:rPr>
      <w:rFonts w:ascii="Cambria" w:eastAsia="宋体" w:hAnsi="Cambria" w:cs="Times New Roman"/>
      <w:i/>
      <w:iCs/>
      <w:color w:val="FFFFFF"/>
      <w:sz w:val="24"/>
      <w:szCs w:val="24"/>
      <w:shd w:val="clear" w:color="auto" w:fill="4F81BD"/>
    </w:rPr>
  </w:style>
  <w:style w:type="character" w:styleId="af2">
    <w:name w:val="Subtle Emphasis"/>
    <w:uiPriority w:val="19"/>
    <w:qFormat/>
    <w:rsid w:val="001D39AE"/>
    <w:rPr>
      <w:i/>
      <w:iCs/>
      <w:color w:val="5A5A5A"/>
    </w:rPr>
  </w:style>
  <w:style w:type="character" w:styleId="af3">
    <w:name w:val="Intense Emphasis"/>
    <w:uiPriority w:val="21"/>
    <w:qFormat/>
    <w:rsid w:val="001D39AE"/>
    <w:rPr>
      <w:b/>
      <w:bCs/>
      <w:i/>
      <w:iCs/>
      <w:color w:val="4F81BD"/>
      <w:sz w:val="22"/>
      <w:szCs w:val="22"/>
    </w:rPr>
  </w:style>
  <w:style w:type="character" w:styleId="af4">
    <w:name w:val="Subtle Reference"/>
    <w:uiPriority w:val="31"/>
    <w:qFormat/>
    <w:rsid w:val="001D39AE"/>
    <w:rPr>
      <w:color w:val="auto"/>
      <w:u w:val="single" w:color="9BBB59"/>
    </w:rPr>
  </w:style>
  <w:style w:type="character" w:styleId="af5">
    <w:name w:val="Intense Reference"/>
    <w:basedOn w:val="a0"/>
    <w:uiPriority w:val="32"/>
    <w:qFormat/>
    <w:rsid w:val="001D39AE"/>
    <w:rPr>
      <w:b/>
      <w:bCs/>
      <w:color w:val="76923C"/>
      <w:u w:val="single" w:color="9BBB59"/>
    </w:rPr>
  </w:style>
  <w:style w:type="character" w:styleId="af6">
    <w:name w:val="Book Title"/>
    <w:basedOn w:val="a0"/>
    <w:uiPriority w:val="33"/>
    <w:qFormat/>
    <w:rsid w:val="001D39AE"/>
    <w:rPr>
      <w:rFonts w:ascii="Cambria" w:eastAsia="宋体" w:hAnsi="Cambria" w:cs="Times New Roman"/>
      <w:b/>
      <w:bCs/>
      <w:i/>
      <w:iCs/>
      <w:color w:val="auto"/>
    </w:rPr>
  </w:style>
  <w:style w:type="paragraph" w:styleId="TOC">
    <w:name w:val="TOC Heading"/>
    <w:basedOn w:val="1"/>
    <w:next w:val="a"/>
    <w:uiPriority w:val="39"/>
    <w:semiHidden/>
    <w:unhideWhenUsed/>
    <w:qFormat/>
    <w:rsid w:val="001D39AE"/>
    <w:pPr>
      <w:outlineLvl w:val="9"/>
    </w:pPr>
  </w:style>
  <w:style w:type="character" w:customStyle="1" w:styleId="Char2">
    <w:name w:val="无间隔 Char"/>
    <w:basedOn w:val="a0"/>
    <w:link w:val="ae"/>
    <w:uiPriority w:val="1"/>
    <w:rsid w:val="001D39AE"/>
  </w:style>
  <w:style w:type="character" w:styleId="af7">
    <w:name w:val="annotation reference"/>
    <w:basedOn w:val="a0"/>
    <w:rsid w:val="00A74288"/>
    <w:rPr>
      <w:sz w:val="21"/>
      <w:szCs w:val="21"/>
    </w:rPr>
  </w:style>
  <w:style w:type="paragraph" w:styleId="af8">
    <w:name w:val="annotation text"/>
    <w:basedOn w:val="a"/>
    <w:link w:val="Char5"/>
    <w:rsid w:val="00A74288"/>
  </w:style>
  <w:style w:type="character" w:customStyle="1" w:styleId="Char5">
    <w:name w:val="批注文字 Char"/>
    <w:basedOn w:val="a0"/>
    <w:link w:val="af8"/>
    <w:rsid w:val="00A74288"/>
    <w:rPr>
      <w:sz w:val="22"/>
      <w:szCs w:val="22"/>
      <w:lang w:eastAsia="en-US" w:bidi="en-US"/>
    </w:rPr>
  </w:style>
  <w:style w:type="paragraph" w:styleId="af9">
    <w:name w:val="annotation subject"/>
    <w:basedOn w:val="af8"/>
    <w:next w:val="af8"/>
    <w:link w:val="Char6"/>
    <w:rsid w:val="00A74288"/>
    <w:rPr>
      <w:b/>
      <w:bCs/>
    </w:rPr>
  </w:style>
  <w:style w:type="character" w:customStyle="1" w:styleId="Char6">
    <w:name w:val="批注主题 Char"/>
    <w:basedOn w:val="Char5"/>
    <w:link w:val="af9"/>
    <w:rsid w:val="00A74288"/>
    <w:rPr>
      <w:b/>
      <w:bCs/>
    </w:rPr>
  </w:style>
  <w:style w:type="character" w:styleId="afa">
    <w:name w:val="Hyperlink"/>
    <w:basedOn w:val="a0"/>
    <w:uiPriority w:val="99"/>
    <w:unhideWhenUsed/>
    <w:rsid w:val="0099186D"/>
    <w:rPr>
      <w:color w:val="0000FF"/>
      <w:u w:val="single"/>
    </w:rPr>
  </w:style>
</w:styles>
</file>

<file path=word/webSettings.xml><?xml version="1.0" encoding="utf-8"?>
<w:webSettings xmlns:r="http://schemas.openxmlformats.org/officeDocument/2006/relationships" xmlns:w="http://schemas.openxmlformats.org/wordprocessingml/2006/main">
  <w:divs>
    <w:div w:id="733430395">
      <w:bodyDiv w:val="1"/>
      <w:marLeft w:val="0"/>
      <w:marRight w:val="0"/>
      <w:marTop w:val="0"/>
      <w:marBottom w:val="0"/>
      <w:divBdr>
        <w:top w:val="none" w:sz="0" w:space="0" w:color="auto"/>
        <w:left w:val="none" w:sz="0" w:space="0" w:color="auto"/>
        <w:bottom w:val="none" w:sz="0" w:space="0" w:color="auto"/>
        <w:right w:val="none" w:sz="0" w:space="0" w:color="auto"/>
      </w:divBdr>
      <w:divsChild>
        <w:div w:id="1199665441">
          <w:marLeft w:val="0"/>
          <w:marRight w:val="0"/>
          <w:marTop w:val="0"/>
          <w:marBottom w:val="0"/>
          <w:divBdr>
            <w:top w:val="none" w:sz="0" w:space="0" w:color="auto"/>
            <w:left w:val="none" w:sz="0" w:space="0" w:color="auto"/>
            <w:bottom w:val="none" w:sz="0" w:space="0" w:color="auto"/>
            <w:right w:val="none" w:sz="0" w:space="0" w:color="auto"/>
          </w:divBdr>
          <w:divsChild>
            <w:div w:id="10961836">
              <w:marLeft w:val="0"/>
              <w:marRight w:val="0"/>
              <w:marTop w:val="0"/>
              <w:marBottom w:val="0"/>
              <w:divBdr>
                <w:top w:val="none" w:sz="0" w:space="0" w:color="auto"/>
                <w:left w:val="none" w:sz="0" w:space="0" w:color="auto"/>
                <w:bottom w:val="none" w:sz="0" w:space="0" w:color="auto"/>
                <w:right w:val="none" w:sz="0" w:space="0" w:color="auto"/>
              </w:divBdr>
            </w:div>
            <w:div w:id="21826545">
              <w:marLeft w:val="0"/>
              <w:marRight w:val="0"/>
              <w:marTop w:val="0"/>
              <w:marBottom w:val="0"/>
              <w:divBdr>
                <w:top w:val="none" w:sz="0" w:space="0" w:color="auto"/>
                <w:left w:val="none" w:sz="0" w:space="0" w:color="auto"/>
                <w:bottom w:val="none" w:sz="0" w:space="0" w:color="auto"/>
                <w:right w:val="none" w:sz="0" w:space="0" w:color="auto"/>
              </w:divBdr>
            </w:div>
            <w:div w:id="52583541">
              <w:marLeft w:val="0"/>
              <w:marRight w:val="0"/>
              <w:marTop w:val="0"/>
              <w:marBottom w:val="0"/>
              <w:divBdr>
                <w:top w:val="none" w:sz="0" w:space="0" w:color="auto"/>
                <w:left w:val="none" w:sz="0" w:space="0" w:color="auto"/>
                <w:bottom w:val="none" w:sz="0" w:space="0" w:color="auto"/>
                <w:right w:val="none" w:sz="0" w:space="0" w:color="auto"/>
              </w:divBdr>
            </w:div>
            <w:div w:id="57100061">
              <w:marLeft w:val="0"/>
              <w:marRight w:val="0"/>
              <w:marTop w:val="0"/>
              <w:marBottom w:val="0"/>
              <w:divBdr>
                <w:top w:val="none" w:sz="0" w:space="0" w:color="auto"/>
                <w:left w:val="none" w:sz="0" w:space="0" w:color="auto"/>
                <w:bottom w:val="none" w:sz="0" w:space="0" w:color="auto"/>
                <w:right w:val="none" w:sz="0" w:space="0" w:color="auto"/>
              </w:divBdr>
            </w:div>
            <w:div w:id="57172143">
              <w:marLeft w:val="0"/>
              <w:marRight w:val="0"/>
              <w:marTop w:val="0"/>
              <w:marBottom w:val="0"/>
              <w:divBdr>
                <w:top w:val="none" w:sz="0" w:space="0" w:color="auto"/>
                <w:left w:val="none" w:sz="0" w:space="0" w:color="auto"/>
                <w:bottom w:val="none" w:sz="0" w:space="0" w:color="auto"/>
                <w:right w:val="none" w:sz="0" w:space="0" w:color="auto"/>
              </w:divBdr>
            </w:div>
            <w:div w:id="84228376">
              <w:marLeft w:val="0"/>
              <w:marRight w:val="0"/>
              <w:marTop w:val="0"/>
              <w:marBottom w:val="0"/>
              <w:divBdr>
                <w:top w:val="none" w:sz="0" w:space="0" w:color="auto"/>
                <w:left w:val="none" w:sz="0" w:space="0" w:color="auto"/>
                <w:bottom w:val="none" w:sz="0" w:space="0" w:color="auto"/>
                <w:right w:val="none" w:sz="0" w:space="0" w:color="auto"/>
              </w:divBdr>
            </w:div>
            <w:div w:id="95561158">
              <w:marLeft w:val="0"/>
              <w:marRight w:val="0"/>
              <w:marTop w:val="0"/>
              <w:marBottom w:val="0"/>
              <w:divBdr>
                <w:top w:val="none" w:sz="0" w:space="0" w:color="auto"/>
                <w:left w:val="none" w:sz="0" w:space="0" w:color="auto"/>
                <w:bottom w:val="none" w:sz="0" w:space="0" w:color="auto"/>
                <w:right w:val="none" w:sz="0" w:space="0" w:color="auto"/>
              </w:divBdr>
            </w:div>
            <w:div w:id="126439203">
              <w:marLeft w:val="0"/>
              <w:marRight w:val="0"/>
              <w:marTop w:val="0"/>
              <w:marBottom w:val="0"/>
              <w:divBdr>
                <w:top w:val="none" w:sz="0" w:space="0" w:color="auto"/>
                <w:left w:val="none" w:sz="0" w:space="0" w:color="auto"/>
                <w:bottom w:val="none" w:sz="0" w:space="0" w:color="auto"/>
                <w:right w:val="none" w:sz="0" w:space="0" w:color="auto"/>
              </w:divBdr>
            </w:div>
            <w:div w:id="162286917">
              <w:marLeft w:val="0"/>
              <w:marRight w:val="0"/>
              <w:marTop w:val="0"/>
              <w:marBottom w:val="0"/>
              <w:divBdr>
                <w:top w:val="none" w:sz="0" w:space="0" w:color="auto"/>
                <w:left w:val="none" w:sz="0" w:space="0" w:color="auto"/>
                <w:bottom w:val="none" w:sz="0" w:space="0" w:color="auto"/>
                <w:right w:val="none" w:sz="0" w:space="0" w:color="auto"/>
              </w:divBdr>
            </w:div>
            <w:div w:id="163282620">
              <w:marLeft w:val="0"/>
              <w:marRight w:val="0"/>
              <w:marTop w:val="0"/>
              <w:marBottom w:val="0"/>
              <w:divBdr>
                <w:top w:val="none" w:sz="0" w:space="0" w:color="auto"/>
                <w:left w:val="none" w:sz="0" w:space="0" w:color="auto"/>
                <w:bottom w:val="none" w:sz="0" w:space="0" w:color="auto"/>
                <w:right w:val="none" w:sz="0" w:space="0" w:color="auto"/>
              </w:divBdr>
            </w:div>
            <w:div w:id="167671284">
              <w:marLeft w:val="0"/>
              <w:marRight w:val="0"/>
              <w:marTop w:val="0"/>
              <w:marBottom w:val="0"/>
              <w:divBdr>
                <w:top w:val="none" w:sz="0" w:space="0" w:color="auto"/>
                <w:left w:val="none" w:sz="0" w:space="0" w:color="auto"/>
                <w:bottom w:val="none" w:sz="0" w:space="0" w:color="auto"/>
                <w:right w:val="none" w:sz="0" w:space="0" w:color="auto"/>
              </w:divBdr>
            </w:div>
            <w:div w:id="172378488">
              <w:marLeft w:val="0"/>
              <w:marRight w:val="0"/>
              <w:marTop w:val="0"/>
              <w:marBottom w:val="0"/>
              <w:divBdr>
                <w:top w:val="none" w:sz="0" w:space="0" w:color="auto"/>
                <w:left w:val="none" w:sz="0" w:space="0" w:color="auto"/>
                <w:bottom w:val="none" w:sz="0" w:space="0" w:color="auto"/>
                <w:right w:val="none" w:sz="0" w:space="0" w:color="auto"/>
              </w:divBdr>
            </w:div>
            <w:div w:id="178592995">
              <w:marLeft w:val="0"/>
              <w:marRight w:val="0"/>
              <w:marTop w:val="0"/>
              <w:marBottom w:val="0"/>
              <w:divBdr>
                <w:top w:val="none" w:sz="0" w:space="0" w:color="auto"/>
                <w:left w:val="none" w:sz="0" w:space="0" w:color="auto"/>
                <w:bottom w:val="none" w:sz="0" w:space="0" w:color="auto"/>
                <w:right w:val="none" w:sz="0" w:space="0" w:color="auto"/>
              </w:divBdr>
            </w:div>
            <w:div w:id="180315067">
              <w:marLeft w:val="0"/>
              <w:marRight w:val="0"/>
              <w:marTop w:val="0"/>
              <w:marBottom w:val="0"/>
              <w:divBdr>
                <w:top w:val="none" w:sz="0" w:space="0" w:color="auto"/>
                <w:left w:val="none" w:sz="0" w:space="0" w:color="auto"/>
                <w:bottom w:val="none" w:sz="0" w:space="0" w:color="auto"/>
                <w:right w:val="none" w:sz="0" w:space="0" w:color="auto"/>
              </w:divBdr>
            </w:div>
            <w:div w:id="189730247">
              <w:marLeft w:val="0"/>
              <w:marRight w:val="0"/>
              <w:marTop w:val="0"/>
              <w:marBottom w:val="0"/>
              <w:divBdr>
                <w:top w:val="none" w:sz="0" w:space="0" w:color="auto"/>
                <w:left w:val="none" w:sz="0" w:space="0" w:color="auto"/>
                <w:bottom w:val="none" w:sz="0" w:space="0" w:color="auto"/>
                <w:right w:val="none" w:sz="0" w:space="0" w:color="auto"/>
              </w:divBdr>
            </w:div>
            <w:div w:id="234121877">
              <w:marLeft w:val="0"/>
              <w:marRight w:val="0"/>
              <w:marTop w:val="0"/>
              <w:marBottom w:val="0"/>
              <w:divBdr>
                <w:top w:val="none" w:sz="0" w:space="0" w:color="auto"/>
                <w:left w:val="none" w:sz="0" w:space="0" w:color="auto"/>
                <w:bottom w:val="none" w:sz="0" w:space="0" w:color="auto"/>
                <w:right w:val="none" w:sz="0" w:space="0" w:color="auto"/>
              </w:divBdr>
            </w:div>
            <w:div w:id="240680599">
              <w:marLeft w:val="0"/>
              <w:marRight w:val="0"/>
              <w:marTop w:val="0"/>
              <w:marBottom w:val="0"/>
              <w:divBdr>
                <w:top w:val="none" w:sz="0" w:space="0" w:color="auto"/>
                <w:left w:val="none" w:sz="0" w:space="0" w:color="auto"/>
                <w:bottom w:val="none" w:sz="0" w:space="0" w:color="auto"/>
                <w:right w:val="none" w:sz="0" w:space="0" w:color="auto"/>
              </w:divBdr>
            </w:div>
            <w:div w:id="264652595">
              <w:marLeft w:val="0"/>
              <w:marRight w:val="0"/>
              <w:marTop w:val="0"/>
              <w:marBottom w:val="0"/>
              <w:divBdr>
                <w:top w:val="none" w:sz="0" w:space="0" w:color="auto"/>
                <w:left w:val="none" w:sz="0" w:space="0" w:color="auto"/>
                <w:bottom w:val="none" w:sz="0" w:space="0" w:color="auto"/>
                <w:right w:val="none" w:sz="0" w:space="0" w:color="auto"/>
              </w:divBdr>
            </w:div>
            <w:div w:id="291402043">
              <w:marLeft w:val="0"/>
              <w:marRight w:val="0"/>
              <w:marTop w:val="0"/>
              <w:marBottom w:val="0"/>
              <w:divBdr>
                <w:top w:val="none" w:sz="0" w:space="0" w:color="auto"/>
                <w:left w:val="none" w:sz="0" w:space="0" w:color="auto"/>
                <w:bottom w:val="none" w:sz="0" w:space="0" w:color="auto"/>
                <w:right w:val="none" w:sz="0" w:space="0" w:color="auto"/>
              </w:divBdr>
            </w:div>
            <w:div w:id="303118947">
              <w:marLeft w:val="0"/>
              <w:marRight w:val="0"/>
              <w:marTop w:val="0"/>
              <w:marBottom w:val="0"/>
              <w:divBdr>
                <w:top w:val="none" w:sz="0" w:space="0" w:color="auto"/>
                <w:left w:val="none" w:sz="0" w:space="0" w:color="auto"/>
                <w:bottom w:val="none" w:sz="0" w:space="0" w:color="auto"/>
                <w:right w:val="none" w:sz="0" w:space="0" w:color="auto"/>
              </w:divBdr>
            </w:div>
            <w:div w:id="322121549">
              <w:marLeft w:val="0"/>
              <w:marRight w:val="0"/>
              <w:marTop w:val="0"/>
              <w:marBottom w:val="0"/>
              <w:divBdr>
                <w:top w:val="none" w:sz="0" w:space="0" w:color="auto"/>
                <w:left w:val="none" w:sz="0" w:space="0" w:color="auto"/>
                <w:bottom w:val="none" w:sz="0" w:space="0" w:color="auto"/>
                <w:right w:val="none" w:sz="0" w:space="0" w:color="auto"/>
              </w:divBdr>
            </w:div>
            <w:div w:id="332687788">
              <w:marLeft w:val="0"/>
              <w:marRight w:val="0"/>
              <w:marTop w:val="0"/>
              <w:marBottom w:val="0"/>
              <w:divBdr>
                <w:top w:val="none" w:sz="0" w:space="0" w:color="auto"/>
                <w:left w:val="none" w:sz="0" w:space="0" w:color="auto"/>
                <w:bottom w:val="none" w:sz="0" w:space="0" w:color="auto"/>
                <w:right w:val="none" w:sz="0" w:space="0" w:color="auto"/>
              </w:divBdr>
            </w:div>
            <w:div w:id="337004295">
              <w:marLeft w:val="0"/>
              <w:marRight w:val="0"/>
              <w:marTop w:val="0"/>
              <w:marBottom w:val="0"/>
              <w:divBdr>
                <w:top w:val="none" w:sz="0" w:space="0" w:color="auto"/>
                <w:left w:val="none" w:sz="0" w:space="0" w:color="auto"/>
                <w:bottom w:val="none" w:sz="0" w:space="0" w:color="auto"/>
                <w:right w:val="none" w:sz="0" w:space="0" w:color="auto"/>
              </w:divBdr>
            </w:div>
            <w:div w:id="339049648">
              <w:marLeft w:val="0"/>
              <w:marRight w:val="0"/>
              <w:marTop w:val="0"/>
              <w:marBottom w:val="0"/>
              <w:divBdr>
                <w:top w:val="none" w:sz="0" w:space="0" w:color="auto"/>
                <w:left w:val="none" w:sz="0" w:space="0" w:color="auto"/>
                <w:bottom w:val="none" w:sz="0" w:space="0" w:color="auto"/>
                <w:right w:val="none" w:sz="0" w:space="0" w:color="auto"/>
              </w:divBdr>
            </w:div>
            <w:div w:id="340426666">
              <w:marLeft w:val="0"/>
              <w:marRight w:val="0"/>
              <w:marTop w:val="0"/>
              <w:marBottom w:val="0"/>
              <w:divBdr>
                <w:top w:val="none" w:sz="0" w:space="0" w:color="auto"/>
                <w:left w:val="none" w:sz="0" w:space="0" w:color="auto"/>
                <w:bottom w:val="none" w:sz="0" w:space="0" w:color="auto"/>
                <w:right w:val="none" w:sz="0" w:space="0" w:color="auto"/>
              </w:divBdr>
            </w:div>
            <w:div w:id="340592944">
              <w:marLeft w:val="0"/>
              <w:marRight w:val="0"/>
              <w:marTop w:val="0"/>
              <w:marBottom w:val="0"/>
              <w:divBdr>
                <w:top w:val="none" w:sz="0" w:space="0" w:color="auto"/>
                <w:left w:val="none" w:sz="0" w:space="0" w:color="auto"/>
                <w:bottom w:val="none" w:sz="0" w:space="0" w:color="auto"/>
                <w:right w:val="none" w:sz="0" w:space="0" w:color="auto"/>
              </w:divBdr>
            </w:div>
            <w:div w:id="344334207">
              <w:marLeft w:val="0"/>
              <w:marRight w:val="0"/>
              <w:marTop w:val="0"/>
              <w:marBottom w:val="0"/>
              <w:divBdr>
                <w:top w:val="none" w:sz="0" w:space="0" w:color="auto"/>
                <w:left w:val="none" w:sz="0" w:space="0" w:color="auto"/>
                <w:bottom w:val="none" w:sz="0" w:space="0" w:color="auto"/>
                <w:right w:val="none" w:sz="0" w:space="0" w:color="auto"/>
              </w:divBdr>
            </w:div>
            <w:div w:id="354426259">
              <w:marLeft w:val="0"/>
              <w:marRight w:val="0"/>
              <w:marTop w:val="0"/>
              <w:marBottom w:val="0"/>
              <w:divBdr>
                <w:top w:val="none" w:sz="0" w:space="0" w:color="auto"/>
                <w:left w:val="none" w:sz="0" w:space="0" w:color="auto"/>
                <w:bottom w:val="none" w:sz="0" w:space="0" w:color="auto"/>
                <w:right w:val="none" w:sz="0" w:space="0" w:color="auto"/>
              </w:divBdr>
            </w:div>
            <w:div w:id="368654360">
              <w:marLeft w:val="0"/>
              <w:marRight w:val="0"/>
              <w:marTop w:val="0"/>
              <w:marBottom w:val="0"/>
              <w:divBdr>
                <w:top w:val="none" w:sz="0" w:space="0" w:color="auto"/>
                <w:left w:val="none" w:sz="0" w:space="0" w:color="auto"/>
                <w:bottom w:val="none" w:sz="0" w:space="0" w:color="auto"/>
                <w:right w:val="none" w:sz="0" w:space="0" w:color="auto"/>
              </w:divBdr>
            </w:div>
            <w:div w:id="406536057">
              <w:marLeft w:val="0"/>
              <w:marRight w:val="0"/>
              <w:marTop w:val="0"/>
              <w:marBottom w:val="0"/>
              <w:divBdr>
                <w:top w:val="none" w:sz="0" w:space="0" w:color="auto"/>
                <w:left w:val="none" w:sz="0" w:space="0" w:color="auto"/>
                <w:bottom w:val="none" w:sz="0" w:space="0" w:color="auto"/>
                <w:right w:val="none" w:sz="0" w:space="0" w:color="auto"/>
              </w:divBdr>
            </w:div>
            <w:div w:id="411708793">
              <w:marLeft w:val="0"/>
              <w:marRight w:val="0"/>
              <w:marTop w:val="0"/>
              <w:marBottom w:val="0"/>
              <w:divBdr>
                <w:top w:val="none" w:sz="0" w:space="0" w:color="auto"/>
                <w:left w:val="none" w:sz="0" w:space="0" w:color="auto"/>
                <w:bottom w:val="none" w:sz="0" w:space="0" w:color="auto"/>
                <w:right w:val="none" w:sz="0" w:space="0" w:color="auto"/>
              </w:divBdr>
            </w:div>
            <w:div w:id="468283888">
              <w:marLeft w:val="0"/>
              <w:marRight w:val="0"/>
              <w:marTop w:val="0"/>
              <w:marBottom w:val="0"/>
              <w:divBdr>
                <w:top w:val="none" w:sz="0" w:space="0" w:color="auto"/>
                <w:left w:val="none" w:sz="0" w:space="0" w:color="auto"/>
                <w:bottom w:val="none" w:sz="0" w:space="0" w:color="auto"/>
                <w:right w:val="none" w:sz="0" w:space="0" w:color="auto"/>
              </w:divBdr>
            </w:div>
            <w:div w:id="480855459">
              <w:marLeft w:val="0"/>
              <w:marRight w:val="0"/>
              <w:marTop w:val="0"/>
              <w:marBottom w:val="0"/>
              <w:divBdr>
                <w:top w:val="none" w:sz="0" w:space="0" w:color="auto"/>
                <w:left w:val="none" w:sz="0" w:space="0" w:color="auto"/>
                <w:bottom w:val="none" w:sz="0" w:space="0" w:color="auto"/>
                <w:right w:val="none" w:sz="0" w:space="0" w:color="auto"/>
              </w:divBdr>
            </w:div>
            <w:div w:id="483089079">
              <w:marLeft w:val="0"/>
              <w:marRight w:val="0"/>
              <w:marTop w:val="0"/>
              <w:marBottom w:val="0"/>
              <w:divBdr>
                <w:top w:val="none" w:sz="0" w:space="0" w:color="auto"/>
                <w:left w:val="none" w:sz="0" w:space="0" w:color="auto"/>
                <w:bottom w:val="none" w:sz="0" w:space="0" w:color="auto"/>
                <w:right w:val="none" w:sz="0" w:space="0" w:color="auto"/>
              </w:divBdr>
            </w:div>
            <w:div w:id="486435395">
              <w:marLeft w:val="0"/>
              <w:marRight w:val="0"/>
              <w:marTop w:val="0"/>
              <w:marBottom w:val="0"/>
              <w:divBdr>
                <w:top w:val="none" w:sz="0" w:space="0" w:color="auto"/>
                <w:left w:val="none" w:sz="0" w:space="0" w:color="auto"/>
                <w:bottom w:val="none" w:sz="0" w:space="0" w:color="auto"/>
                <w:right w:val="none" w:sz="0" w:space="0" w:color="auto"/>
              </w:divBdr>
            </w:div>
            <w:div w:id="490293899">
              <w:marLeft w:val="0"/>
              <w:marRight w:val="0"/>
              <w:marTop w:val="0"/>
              <w:marBottom w:val="0"/>
              <w:divBdr>
                <w:top w:val="none" w:sz="0" w:space="0" w:color="auto"/>
                <w:left w:val="none" w:sz="0" w:space="0" w:color="auto"/>
                <w:bottom w:val="none" w:sz="0" w:space="0" w:color="auto"/>
                <w:right w:val="none" w:sz="0" w:space="0" w:color="auto"/>
              </w:divBdr>
            </w:div>
            <w:div w:id="515073181">
              <w:marLeft w:val="0"/>
              <w:marRight w:val="0"/>
              <w:marTop w:val="0"/>
              <w:marBottom w:val="0"/>
              <w:divBdr>
                <w:top w:val="none" w:sz="0" w:space="0" w:color="auto"/>
                <w:left w:val="none" w:sz="0" w:space="0" w:color="auto"/>
                <w:bottom w:val="none" w:sz="0" w:space="0" w:color="auto"/>
                <w:right w:val="none" w:sz="0" w:space="0" w:color="auto"/>
              </w:divBdr>
            </w:div>
            <w:div w:id="517740395">
              <w:marLeft w:val="0"/>
              <w:marRight w:val="0"/>
              <w:marTop w:val="0"/>
              <w:marBottom w:val="0"/>
              <w:divBdr>
                <w:top w:val="none" w:sz="0" w:space="0" w:color="auto"/>
                <w:left w:val="none" w:sz="0" w:space="0" w:color="auto"/>
                <w:bottom w:val="none" w:sz="0" w:space="0" w:color="auto"/>
                <w:right w:val="none" w:sz="0" w:space="0" w:color="auto"/>
              </w:divBdr>
            </w:div>
            <w:div w:id="520165973">
              <w:marLeft w:val="0"/>
              <w:marRight w:val="0"/>
              <w:marTop w:val="0"/>
              <w:marBottom w:val="0"/>
              <w:divBdr>
                <w:top w:val="none" w:sz="0" w:space="0" w:color="auto"/>
                <w:left w:val="none" w:sz="0" w:space="0" w:color="auto"/>
                <w:bottom w:val="none" w:sz="0" w:space="0" w:color="auto"/>
                <w:right w:val="none" w:sz="0" w:space="0" w:color="auto"/>
              </w:divBdr>
            </w:div>
            <w:div w:id="520894086">
              <w:marLeft w:val="0"/>
              <w:marRight w:val="0"/>
              <w:marTop w:val="0"/>
              <w:marBottom w:val="0"/>
              <w:divBdr>
                <w:top w:val="none" w:sz="0" w:space="0" w:color="auto"/>
                <w:left w:val="none" w:sz="0" w:space="0" w:color="auto"/>
                <w:bottom w:val="none" w:sz="0" w:space="0" w:color="auto"/>
                <w:right w:val="none" w:sz="0" w:space="0" w:color="auto"/>
              </w:divBdr>
            </w:div>
            <w:div w:id="531766234">
              <w:marLeft w:val="0"/>
              <w:marRight w:val="0"/>
              <w:marTop w:val="0"/>
              <w:marBottom w:val="0"/>
              <w:divBdr>
                <w:top w:val="none" w:sz="0" w:space="0" w:color="auto"/>
                <w:left w:val="none" w:sz="0" w:space="0" w:color="auto"/>
                <w:bottom w:val="none" w:sz="0" w:space="0" w:color="auto"/>
                <w:right w:val="none" w:sz="0" w:space="0" w:color="auto"/>
              </w:divBdr>
            </w:div>
            <w:div w:id="559631147">
              <w:marLeft w:val="0"/>
              <w:marRight w:val="0"/>
              <w:marTop w:val="0"/>
              <w:marBottom w:val="0"/>
              <w:divBdr>
                <w:top w:val="none" w:sz="0" w:space="0" w:color="auto"/>
                <w:left w:val="none" w:sz="0" w:space="0" w:color="auto"/>
                <w:bottom w:val="none" w:sz="0" w:space="0" w:color="auto"/>
                <w:right w:val="none" w:sz="0" w:space="0" w:color="auto"/>
              </w:divBdr>
            </w:div>
            <w:div w:id="559707028">
              <w:marLeft w:val="0"/>
              <w:marRight w:val="0"/>
              <w:marTop w:val="0"/>
              <w:marBottom w:val="0"/>
              <w:divBdr>
                <w:top w:val="none" w:sz="0" w:space="0" w:color="auto"/>
                <w:left w:val="none" w:sz="0" w:space="0" w:color="auto"/>
                <w:bottom w:val="none" w:sz="0" w:space="0" w:color="auto"/>
                <w:right w:val="none" w:sz="0" w:space="0" w:color="auto"/>
              </w:divBdr>
            </w:div>
            <w:div w:id="562066200">
              <w:marLeft w:val="0"/>
              <w:marRight w:val="0"/>
              <w:marTop w:val="0"/>
              <w:marBottom w:val="0"/>
              <w:divBdr>
                <w:top w:val="none" w:sz="0" w:space="0" w:color="auto"/>
                <w:left w:val="none" w:sz="0" w:space="0" w:color="auto"/>
                <w:bottom w:val="none" w:sz="0" w:space="0" w:color="auto"/>
                <w:right w:val="none" w:sz="0" w:space="0" w:color="auto"/>
              </w:divBdr>
            </w:div>
            <w:div w:id="629944258">
              <w:marLeft w:val="0"/>
              <w:marRight w:val="0"/>
              <w:marTop w:val="0"/>
              <w:marBottom w:val="0"/>
              <w:divBdr>
                <w:top w:val="none" w:sz="0" w:space="0" w:color="auto"/>
                <w:left w:val="none" w:sz="0" w:space="0" w:color="auto"/>
                <w:bottom w:val="none" w:sz="0" w:space="0" w:color="auto"/>
                <w:right w:val="none" w:sz="0" w:space="0" w:color="auto"/>
              </w:divBdr>
            </w:div>
            <w:div w:id="636840010">
              <w:marLeft w:val="0"/>
              <w:marRight w:val="0"/>
              <w:marTop w:val="0"/>
              <w:marBottom w:val="0"/>
              <w:divBdr>
                <w:top w:val="none" w:sz="0" w:space="0" w:color="auto"/>
                <w:left w:val="none" w:sz="0" w:space="0" w:color="auto"/>
                <w:bottom w:val="none" w:sz="0" w:space="0" w:color="auto"/>
                <w:right w:val="none" w:sz="0" w:space="0" w:color="auto"/>
              </w:divBdr>
            </w:div>
            <w:div w:id="661202149">
              <w:marLeft w:val="0"/>
              <w:marRight w:val="0"/>
              <w:marTop w:val="0"/>
              <w:marBottom w:val="0"/>
              <w:divBdr>
                <w:top w:val="none" w:sz="0" w:space="0" w:color="auto"/>
                <w:left w:val="none" w:sz="0" w:space="0" w:color="auto"/>
                <w:bottom w:val="none" w:sz="0" w:space="0" w:color="auto"/>
                <w:right w:val="none" w:sz="0" w:space="0" w:color="auto"/>
              </w:divBdr>
            </w:div>
            <w:div w:id="704327956">
              <w:marLeft w:val="0"/>
              <w:marRight w:val="0"/>
              <w:marTop w:val="0"/>
              <w:marBottom w:val="0"/>
              <w:divBdr>
                <w:top w:val="none" w:sz="0" w:space="0" w:color="auto"/>
                <w:left w:val="none" w:sz="0" w:space="0" w:color="auto"/>
                <w:bottom w:val="none" w:sz="0" w:space="0" w:color="auto"/>
                <w:right w:val="none" w:sz="0" w:space="0" w:color="auto"/>
              </w:divBdr>
            </w:div>
            <w:div w:id="732394331">
              <w:marLeft w:val="0"/>
              <w:marRight w:val="0"/>
              <w:marTop w:val="0"/>
              <w:marBottom w:val="0"/>
              <w:divBdr>
                <w:top w:val="none" w:sz="0" w:space="0" w:color="auto"/>
                <w:left w:val="none" w:sz="0" w:space="0" w:color="auto"/>
                <w:bottom w:val="none" w:sz="0" w:space="0" w:color="auto"/>
                <w:right w:val="none" w:sz="0" w:space="0" w:color="auto"/>
              </w:divBdr>
            </w:div>
            <w:div w:id="744761298">
              <w:marLeft w:val="0"/>
              <w:marRight w:val="0"/>
              <w:marTop w:val="0"/>
              <w:marBottom w:val="0"/>
              <w:divBdr>
                <w:top w:val="none" w:sz="0" w:space="0" w:color="auto"/>
                <w:left w:val="none" w:sz="0" w:space="0" w:color="auto"/>
                <w:bottom w:val="none" w:sz="0" w:space="0" w:color="auto"/>
                <w:right w:val="none" w:sz="0" w:space="0" w:color="auto"/>
              </w:divBdr>
            </w:div>
            <w:div w:id="751660976">
              <w:marLeft w:val="0"/>
              <w:marRight w:val="0"/>
              <w:marTop w:val="0"/>
              <w:marBottom w:val="0"/>
              <w:divBdr>
                <w:top w:val="none" w:sz="0" w:space="0" w:color="auto"/>
                <w:left w:val="none" w:sz="0" w:space="0" w:color="auto"/>
                <w:bottom w:val="none" w:sz="0" w:space="0" w:color="auto"/>
                <w:right w:val="none" w:sz="0" w:space="0" w:color="auto"/>
              </w:divBdr>
            </w:div>
            <w:div w:id="758871695">
              <w:marLeft w:val="0"/>
              <w:marRight w:val="0"/>
              <w:marTop w:val="0"/>
              <w:marBottom w:val="0"/>
              <w:divBdr>
                <w:top w:val="none" w:sz="0" w:space="0" w:color="auto"/>
                <w:left w:val="none" w:sz="0" w:space="0" w:color="auto"/>
                <w:bottom w:val="none" w:sz="0" w:space="0" w:color="auto"/>
                <w:right w:val="none" w:sz="0" w:space="0" w:color="auto"/>
              </w:divBdr>
            </w:div>
            <w:div w:id="798229264">
              <w:marLeft w:val="0"/>
              <w:marRight w:val="0"/>
              <w:marTop w:val="0"/>
              <w:marBottom w:val="0"/>
              <w:divBdr>
                <w:top w:val="none" w:sz="0" w:space="0" w:color="auto"/>
                <w:left w:val="none" w:sz="0" w:space="0" w:color="auto"/>
                <w:bottom w:val="none" w:sz="0" w:space="0" w:color="auto"/>
                <w:right w:val="none" w:sz="0" w:space="0" w:color="auto"/>
              </w:divBdr>
            </w:div>
            <w:div w:id="804666762">
              <w:marLeft w:val="0"/>
              <w:marRight w:val="0"/>
              <w:marTop w:val="0"/>
              <w:marBottom w:val="0"/>
              <w:divBdr>
                <w:top w:val="none" w:sz="0" w:space="0" w:color="auto"/>
                <w:left w:val="none" w:sz="0" w:space="0" w:color="auto"/>
                <w:bottom w:val="none" w:sz="0" w:space="0" w:color="auto"/>
                <w:right w:val="none" w:sz="0" w:space="0" w:color="auto"/>
              </w:divBdr>
            </w:div>
            <w:div w:id="820655458">
              <w:marLeft w:val="0"/>
              <w:marRight w:val="0"/>
              <w:marTop w:val="0"/>
              <w:marBottom w:val="0"/>
              <w:divBdr>
                <w:top w:val="none" w:sz="0" w:space="0" w:color="auto"/>
                <w:left w:val="none" w:sz="0" w:space="0" w:color="auto"/>
                <w:bottom w:val="none" w:sz="0" w:space="0" w:color="auto"/>
                <w:right w:val="none" w:sz="0" w:space="0" w:color="auto"/>
              </w:divBdr>
            </w:div>
            <w:div w:id="857276755">
              <w:marLeft w:val="0"/>
              <w:marRight w:val="0"/>
              <w:marTop w:val="0"/>
              <w:marBottom w:val="0"/>
              <w:divBdr>
                <w:top w:val="none" w:sz="0" w:space="0" w:color="auto"/>
                <w:left w:val="none" w:sz="0" w:space="0" w:color="auto"/>
                <w:bottom w:val="none" w:sz="0" w:space="0" w:color="auto"/>
                <w:right w:val="none" w:sz="0" w:space="0" w:color="auto"/>
              </w:divBdr>
            </w:div>
            <w:div w:id="928467708">
              <w:marLeft w:val="0"/>
              <w:marRight w:val="0"/>
              <w:marTop w:val="0"/>
              <w:marBottom w:val="0"/>
              <w:divBdr>
                <w:top w:val="none" w:sz="0" w:space="0" w:color="auto"/>
                <w:left w:val="none" w:sz="0" w:space="0" w:color="auto"/>
                <w:bottom w:val="none" w:sz="0" w:space="0" w:color="auto"/>
                <w:right w:val="none" w:sz="0" w:space="0" w:color="auto"/>
              </w:divBdr>
            </w:div>
            <w:div w:id="936982772">
              <w:marLeft w:val="0"/>
              <w:marRight w:val="0"/>
              <w:marTop w:val="0"/>
              <w:marBottom w:val="0"/>
              <w:divBdr>
                <w:top w:val="none" w:sz="0" w:space="0" w:color="auto"/>
                <w:left w:val="none" w:sz="0" w:space="0" w:color="auto"/>
                <w:bottom w:val="none" w:sz="0" w:space="0" w:color="auto"/>
                <w:right w:val="none" w:sz="0" w:space="0" w:color="auto"/>
              </w:divBdr>
            </w:div>
            <w:div w:id="953825675">
              <w:marLeft w:val="0"/>
              <w:marRight w:val="0"/>
              <w:marTop w:val="0"/>
              <w:marBottom w:val="0"/>
              <w:divBdr>
                <w:top w:val="none" w:sz="0" w:space="0" w:color="auto"/>
                <w:left w:val="none" w:sz="0" w:space="0" w:color="auto"/>
                <w:bottom w:val="none" w:sz="0" w:space="0" w:color="auto"/>
                <w:right w:val="none" w:sz="0" w:space="0" w:color="auto"/>
              </w:divBdr>
            </w:div>
            <w:div w:id="970211292">
              <w:marLeft w:val="0"/>
              <w:marRight w:val="0"/>
              <w:marTop w:val="0"/>
              <w:marBottom w:val="0"/>
              <w:divBdr>
                <w:top w:val="none" w:sz="0" w:space="0" w:color="auto"/>
                <w:left w:val="none" w:sz="0" w:space="0" w:color="auto"/>
                <w:bottom w:val="none" w:sz="0" w:space="0" w:color="auto"/>
                <w:right w:val="none" w:sz="0" w:space="0" w:color="auto"/>
              </w:divBdr>
            </w:div>
            <w:div w:id="987442652">
              <w:marLeft w:val="0"/>
              <w:marRight w:val="0"/>
              <w:marTop w:val="0"/>
              <w:marBottom w:val="0"/>
              <w:divBdr>
                <w:top w:val="none" w:sz="0" w:space="0" w:color="auto"/>
                <w:left w:val="none" w:sz="0" w:space="0" w:color="auto"/>
                <w:bottom w:val="none" w:sz="0" w:space="0" w:color="auto"/>
                <w:right w:val="none" w:sz="0" w:space="0" w:color="auto"/>
              </w:divBdr>
            </w:div>
            <w:div w:id="988703692">
              <w:marLeft w:val="0"/>
              <w:marRight w:val="0"/>
              <w:marTop w:val="0"/>
              <w:marBottom w:val="0"/>
              <w:divBdr>
                <w:top w:val="none" w:sz="0" w:space="0" w:color="auto"/>
                <w:left w:val="none" w:sz="0" w:space="0" w:color="auto"/>
                <w:bottom w:val="none" w:sz="0" w:space="0" w:color="auto"/>
                <w:right w:val="none" w:sz="0" w:space="0" w:color="auto"/>
              </w:divBdr>
            </w:div>
            <w:div w:id="997343445">
              <w:marLeft w:val="0"/>
              <w:marRight w:val="0"/>
              <w:marTop w:val="0"/>
              <w:marBottom w:val="0"/>
              <w:divBdr>
                <w:top w:val="none" w:sz="0" w:space="0" w:color="auto"/>
                <w:left w:val="none" w:sz="0" w:space="0" w:color="auto"/>
                <w:bottom w:val="none" w:sz="0" w:space="0" w:color="auto"/>
                <w:right w:val="none" w:sz="0" w:space="0" w:color="auto"/>
              </w:divBdr>
            </w:div>
            <w:div w:id="1014262814">
              <w:marLeft w:val="0"/>
              <w:marRight w:val="0"/>
              <w:marTop w:val="0"/>
              <w:marBottom w:val="0"/>
              <w:divBdr>
                <w:top w:val="none" w:sz="0" w:space="0" w:color="auto"/>
                <w:left w:val="none" w:sz="0" w:space="0" w:color="auto"/>
                <w:bottom w:val="none" w:sz="0" w:space="0" w:color="auto"/>
                <w:right w:val="none" w:sz="0" w:space="0" w:color="auto"/>
              </w:divBdr>
            </w:div>
            <w:div w:id="1031565542">
              <w:marLeft w:val="0"/>
              <w:marRight w:val="0"/>
              <w:marTop w:val="0"/>
              <w:marBottom w:val="0"/>
              <w:divBdr>
                <w:top w:val="none" w:sz="0" w:space="0" w:color="auto"/>
                <w:left w:val="none" w:sz="0" w:space="0" w:color="auto"/>
                <w:bottom w:val="none" w:sz="0" w:space="0" w:color="auto"/>
                <w:right w:val="none" w:sz="0" w:space="0" w:color="auto"/>
              </w:divBdr>
            </w:div>
            <w:div w:id="1042048869">
              <w:marLeft w:val="0"/>
              <w:marRight w:val="0"/>
              <w:marTop w:val="0"/>
              <w:marBottom w:val="0"/>
              <w:divBdr>
                <w:top w:val="none" w:sz="0" w:space="0" w:color="auto"/>
                <w:left w:val="none" w:sz="0" w:space="0" w:color="auto"/>
                <w:bottom w:val="none" w:sz="0" w:space="0" w:color="auto"/>
                <w:right w:val="none" w:sz="0" w:space="0" w:color="auto"/>
              </w:divBdr>
            </w:div>
            <w:div w:id="1047946764">
              <w:marLeft w:val="0"/>
              <w:marRight w:val="0"/>
              <w:marTop w:val="0"/>
              <w:marBottom w:val="0"/>
              <w:divBdr>
                <w:top w:val="none" w:sz="0" w:space="0" w:color="auto"/>
                <w:left w:val="none" w:sz="0" w:space="0" w:color="auto"/>
                <w:bottom w:val="none" w:sz="0" w:space="0" w:color="auto"/>
                <w:right w:val="none" w:sz="0" w:space="0" w:color="auto"/>
              </w:divBdr>
            </w:div>
            <w:div w:id="1084256042">
              <w:marLeft w:val="0"/>
              <w:marRight w:val="0"/>
              <w:marTop w:val="0"/>
              <w:marBottom w:val="0"/>
              <w:divBdr>
                <w:top w:val="none" w:sz="0" w:space="0" w:color="auto"/>
                <w:left w:val="none" w:sz="0" w:space="0" w:color="auto"/>
                <w:bottom w:val="none" w:sz="0" w:space="0" w:color="auto"/>
                <w:right w:val="none" w:sz="0" w:space="0" w:color="auto"/>
              </w:divBdr>
            </w:div>
            <w:div w:id="1128205694">
              <w:marLeft w:val="0"/>
              <w:marRight w:val="0"/>
              <w:marTop w:val="0"/>
              <w:marBottom w:val="0"/>
              <w:divBdr>
                <w:top w:val="none" w:sz="0" w:space="0" w:color="auto"/>
                <w:left w:val="none" w:sz="0" w:space="0" w:color="auto"/>
                <w:bottom w:val="none" w:sz="0" w:space="0" w:color="auto"/>
                <w:right w:val="none" w:sz="0" w:space="0" w:color="auto"/>
              </w:divBdr>
            </w:div>
            <w:div w:id="1150754270">
              <w:marLeft w:val="0"/>
              <w:marRight w:val="0"/>
              <w:marTop w:val="0"/>
              <w:marBottom w:val="0"/>
              <w:divBdr>
                <w:top w:val="none" w:sz="0" w:space="0" w:color="auto"/>
                <w:left w:val="none" w:sz="0" w:space="0" w:color="auto"/>
                <w:bottom w:val="none" w:sz="0" w:space="0" w:color="auto"/>
                <w:right w:val="none" w:sz="0" w:space="0" w:color="auto"/>
              </w:divBdr>
            </w:div>
            <w:div w:id="1189878894">
              <w:marLeft w:val="0"/>
              <w:marRight w:val="0"/>
              <w:marTop w:val="0"/>
              <w:marBottom w:val="0"/>
              <w:divBdr>
                <w:top w:val="none" w:sz="0" w:space="0" w:color="auto"/>
                <w:left w:val="none" w:sz="0" w:space="0" w:color="auto"/>
                <w:bottom w:val="none" w:sz="0" w:space="0" w:color="auto"/>
                <w:right w:val="none" w:sz="0" w:space="0" w:color="auto"/>
              </w:divBdr>
            </w:div>
            <w:div w:id="1192956319">
              <w:marLeft w:val="0"/>
              <w:marRight w:val="0"/>
              <w:marTop w:val="0"/>
              <w:marBottom w:val="0"/>
              <w:divBdr>
                <w:top w:val="none" w:sz="0" w:space="0" w:color="auto"/>
                <w:left w:val="none" w:sz="0" w:space="0" w:color="auto"/>
                <w:bottom w:val="none" w:sz="0" w:space="0" w:color="auto"/>
                <w:right w:val="none" w:sz="0" w:space="0" w:color="auto"/>
              </w:divBdr>
            </w:div>
            <w:div w:id="1208177961">
              <w:marLeft w:val="0"/>
              <w:marRight w:val="0"/>
              <w:marTop w:val="0"/>
              <w:marBottom w:val="0"/>
              <w:divBdr>
                <w:top w:val="none" w:sz="0" w:space="0" w:color="auto"/>
                <w:left w:val="none" w:sz="0" w:space="0" w:color="auto"/>
                <w:bottom w:val="none" w:sz="0" w:space="0" w:color="auto"/>
                <w:right w:val="none" w:sz="0" w:space="0" w:color="auto"/>
              </w:divBdr>
            </w:div>
            <w:div w:id="1226447856">
              <w:marLeft w:val="0"/>
              <w:marRight w:val="0"/>
              <w:marTop w:val="0"/>
              <w:marBottom w:val="0"/>
              <w:divBdr>
                <w:top w:val="none" w:sz="0" w:space="0" w:color="auto"/>
                <w:left w:val="none" w:sz="0" w:space="0" w:color="auto"/>
                <w:bottom w:val="none" w:sz="0" w:space="0" w:color="auto"/>
                <w:right w:val="none" w:sz="0" w:space="0" w:color="auto"/>
              </w:divBdr>
            </w:div>
            <w:div w:id="1267736622">
              <w:marLeft w:val="0"/>
              <w:marRight w:val="0"/>
              <w:marTop w:val="0"/>
              <w:marBottom w:val="0"/>
              <w:divBdr>
                <w:top w:val="none" w:sz="0" w:space="0" w:color="auto"/>
                <w:left w:val="none" w:sz="0" w:space="0" w:color="auto"/>
                <w:bottom w:val="none" w:sz="0" w:space="0" w:color="auto"/>
                <w:right w:val="none" w:sz="0" w:space="0" w:color="auto"/>
              </w:divBdr>
            </w:div>
            <w:div w:id="1269704740">
              <w:marLeft w:val="0"/>
              <w:marRight w:val="0"/>
              <w:marTop w:val="0"/>
              <w:marBottom w:val="0"/>
              <w:divBdr>
                <w:top w:val="none" w:sz="0" w:space="0" w:color="auto"/>
                <w:left w:val="none" w:sz="0" w:space="0" w:color="auto"/>
                <w:bottom w:val="none" w:sz="0" w:space="0" w:color="auto"/>
                <w:right w:val="none" w:sz="0" w:space="0" w:color="auto"/>
              </w:divBdr>
            </w:div>
            <w:div w:id="1286304065">
              <w:marLeft w:val="0"/>
              <w:marRight w:val="0"/>
              <w:marTop w:val="0"/>
              <w:marBottom w:val="0"/>
              <w:divBdr>
                <w:top w:val="none" w:sz="0" w:space="0" w:color="auto"/>
                <w:left w:val="none" w:sz="0" w:space="0" w:color="auto"/>
                <w:bottom w:val="none" w:sz="0" w:space="0" w:color="auto"/>
                <w:right w:val="none" w:sz="0" w:space="0" w:color="auto"/>
              </w:divBdr>
            </w:div>
            <w:div w:id="1297222353">
              <w:marLeft w:val="0"/>
              <w:marRight w:val="0"/>
              <w:marTop w:val="0"/>
              <w:marBottom w:val="0"/>
              <w:divBdr>
                <w:top w:val="none" w:sz="0" w:space="0" w:color="auto"/>
                <w:left w:val="none" w:sz="0" w:space="0" w:color="auto"/>
                <w:bottom w:val="none" w:sz="0" w:space="0" w:color="auto"/>
                <w:right w:val="none" w:sz="0" w:space="0" w:color="auto"/>
              </w:divBdr>
            </w:div>
            <w:div w:id="1316881567">
              <w:marLeft w:val="0"/>
              <w:marRight w:val="0"/>
              <w:marTop w:val="0"/>
              <w:marBottom w:val="0"/>
              <w:divBdr>
                <w:top w:val="none" w:sz="0" w:space="0" w:color="auto"/>
                <w:left w:val="none" w:sz="0" w:space="0" w:color="auto"/>
                <w:bottom w:val="none" w:sz="0" w:space="0" w:color="auto"/>
                <w:right w:val="none" w:sz="0" w:space="0" w:color="auto"/>
              </w:divBdr>
            </w:div>
            <w:div w:id="1356881269">
              <w:marLeft w:val="0"/>
              <w:marRight w:val="0"/>
              <w:marTop w:val="0"/>
              <w:marBottom w:val="0"/>
              <w:divBdr>
                <w:top w:val="none" w:sz="0" w:space="0" w:color="auto"/>
                <w:left w:val="none" w:sz="0" w:space="0" w:color="auto"/>
                <w:bottom w:val="none" w:sz="0" w:space="0" w:color="auto"/>
                <w:right w:val="none" w:sz="0" w:space="0" w:color="auto"/>
              </w:divBdr>
            </w:div>
            <w:div w:id="1406411104">
              <w:marLeft w:val="0"/>
              <w:marRight w:val="0"/>
              <w:marTop w:val="0"/>
              <w:marBottom w:val="0"/>
              <w:divBdr>
                <w:top w:val="none" w:sz="0" w:space="0" w:color="auto"/>
                <w:left w:val="none" w:sz="0" w:space="0" w:color="auto"/>
                <w:bottom w:val="none" w:sz="0" w:space="0" w:color="auto"/>
                <w:right w:val="none" w:sz="0" w:space="0" w:color="auto"/>
              </w:divBdr>
            </w:div>
            <w:div w:id="1406682681">
              <w:marLeft w:val="0"/>
              <w:marRight w:val="0"/>
              <w:marTop w:val="0"/>
              <w:marBottom w:val="0"/>
              <w:divBdr>
                <w:top w:val="none" w:sz="0" w:space="0" w:color="auto"/>
                <w:left w:val="none" w:sz="0" w:space="0" w:color="auto"/>
                <w:bottom w:val="none" w:sz="0" w:space="0" w:color="auto"/>
                <w:right w:val="none" w:sz="0" w:space="0" w:color="auto"/>
              </w:divBdr>
            </w:div>
            <w:div w:id="1411540778">
              <w:marLeft w:val="0"/>
              <w:marRight w:val="0"/>
              <w:marTop w:val="0"/>
              <w:marBottom w:val="0"/>
              <w:divBdr>
                <w:top w:val="none" w:sz="0" w:space="0" w:color="auto"/>
                <w:left w:val="none" w:sz="0" w:space="0" w:color="auto"/>
                <w:bottom w:val="none" w:sz="0" w:space="0" w:color="auto"/>
                <w:right w:val="none" w:sz="0" w:space="0" w:color="auto"/>
              </w:divBdr>
            </w:div>
            <w:div w:id="1416897016">
              <w:marLeft w:val="0"/>
              <w:marRight w:val="0"/>
              <w:marTop w:val="0"/>
              <w:marBottom w:val="0"/>
              <w:divBdr>
                <w:top w:val="none" w:sz="0" w:space="0" w:color="auto"/>
                <w:left w:val="none" w:sz="0" w:space="0" w:color="auto"/>
                <w:bottom w:val="none" w:sz="0" w:space="0" w:color="auto"/>
                <w:right w:val="none" w:sz="0" w:space="0" w:color="auto"/>
              </w:divBdr>
            </w:div>
            <w:div w:id="1437209428">
              <w:marLeft w:val="0"/>
              <w:marRight w:val="0"/>
              <w:marTop w:val="0"/>
              <w:marBottom w:val="0"/>
              <w:divBdr>
                <w:top w:val="none" w:sz="0" w:space="0" w:color="auto"/>
                <w:left w:val="none" w:sz="0" w:space="0" w:color="auto"/>
                <w:bottom w:val="none" w:sz="0" w:space="0" w:color="auto"/>
                <w:right w:val="none" w:sz="0" w:space="0" w:color="auto"/>
              </w:divBdr>
            </w:div>
            <w:div w:id="1454858849">
              <w:marLeft w:val="0"/>
              <w:marRight w:val="0"/>
              <w:marTop w:val="0"/>
              <w:marBottom w:val="0"/>
              <w:divBdr>
                <w:top w:val="none" w:sz="0" w:space="0" w:color="auto"/>
                <w:left w:val="none" w:sz="0" w:space="0" w:color="auto"/>
                <w:bottom w:val="none" w:sz="0" w:space="0" w:color="auto"/>
                <w:right w:val="none" w:sz="0" w:space="0" w:color="auto"/>
              </w:divBdr>
            </w:div>
            <w:div w:id="1466509996">
              <w:marLeft w:val="0"/>
              <w:marRight w:val="0"/>
              <w:marTop w:val="0"/>
              <w:marBottom w:val="0"/>
              <w:divBdr>
                <w:top w:val="none" w:sz="0" w:space="0" w:color="auto"/>
                <w:left w:val="none" w:sz="0" w:space="0" w:color="auto"/>
                <w:bottom w:val="none" w:sz="0" w:space="0" w:color="auto"/>
                <w:right w:val="none" w:sz="0" w:space="0" w:color="auto"/>
              </w:divBdr>
            </w:div>
            <w:div w:id="1482042078">
              <w:marLeft w:val="0"/>
              <w:marRight w:val="0"/>
              <w:marTop w:val="0"/>
              <w:marBottom w:val="0"/>
              <w:divBdr>
                <w:top w:val="none" w:sz="0" w:space="0" w:color="auto"/>
                <w:left w:val="none" w:sz="0" w:space="0" w:color="auto"/>
                <w:bottom w:val="none" w:sz="0" w:space="0" w:color="auto"/>
                <w:right w:val="none" w:sz="0" w:space="0" w:color="auto"/>
              </w:divBdr>
            </w:div>
            <w:div w:id="1484659809">
              <w:marLeft w:val="0"/>
              <w:marRight w:val="0"/>
              <w:marTop w:val="0"/>
              <w:marBottom w:val="0"/>
              <w:divBdr>
                <w:top w:val="none" w:sz="0" w:space="0" w:color="auto"/>
                <w:left w:val="none" w:sz="0" w:space="0" w:color="auto"/>
                <w:bottom w:val="none" w:sz="0" w:space="0" w:color="auto"/>
                <w:right w:val="none" w:sz="0" w:space="0" w:color="auto"/>
              </w:divBdr>
            </w:div>
            <w:div w:id="1524707664">
              <w:marLeft w:val="0"/>
              <w:marRight w:val="0"/>
              <w:marTop w:val="0"/>
              <w:marBottom w:val="0"/>
              <w:divBdr>
                <w:top w:val="none" w:sz="0" w:space="0" w:color="auto"/>
                <w:left w:val="none" w:sz="0" w:space="0" w:color="auto"/>
                <w:bottom w:val="none" w:sz="0" w:space="0" w:color="auto"/>
                <w:right w:val="none" w:sz="0" w:space="0" w:color="auto"/>
              </w:divBdr>
            </w:div>
            <w:div w:id="1539777334">
              <w:marLeft w:val="0"/>
              <w:marRight w:val="0"/>
              <w:marTop w:val="0"/>
              <w:marBottom w:val="0"/>
              <w:divBdr>
                <w:top w:val="none" w:sz="0" w:space="0" w:color="auto"/>
                <w:left w:val="none" w:sz="0" w:space="0" w:color="auto"/>
                <w:bottom w:val="none" w:sz="0" w:space="0" w:color="auto"/>
                <w:right w:val="none" w:sz="0" w:space="0" w:color="auto"/>
              </w:divBdr>
            </w:div>
            <w:div w:id="1565601462">
              <w:marLeft w:val="0"/>
              <w:marRight w:val="0"/>
              <w:marTop w:val="0"/>
              <w:marBottom w:val="0"/>
              <w:divBdr>
                <w:top w:val="none" w:sz="0" w:space="0" w:color="auto"/>
                <w:left w:val="none" w:sz="0" w:space="0" w:color="auto"/>
                <w:bottom w:val="none" w:sz="0" w:space="0" w:color="auto"/>
                <w:right w:val="none" w:sz="0" w:space="0" w:color="auto"/>
              </w:divBdr>
            </w:div>
            <w:div w:id="1577787243">
              <w:marLeft w:val="0"/>
              <w:marRight w:val="0"/>
              <w:marTop w:val="0"/>
              <w:marBottom w:val="0"/>
              <w:divBdr>
                <w:top w:val="none" w:sz="0" w:space="0" w:color="auto"/>
                <w:left w:val="none" w:sz="0" w:space="0" w:color="auto"/>
                <w:bottom w:val="none" w:sz="0" w:space="0" w:color="auto"/>
                <w:right w:val="none" w:sz="0" w:space="0" w:color="auto"/>
              </w:divBdr>
            </w:div>
            <w:div w:id="1595213056">
              <w:marLeft w:val="0"/>
              <w:marRight w:val="0"/>
              <w:marTop w:val="0"/>
              <w:marBottom w:val="0"/>
              <w:divBdr>
                <w:top w:val="none" w:sz="0" w:space="0" w:color="auto"/>
                <w:left w:val="none" w:sz="0" w:space="0" w:color="auto"/>
                <w:bottom w:val="none" w:sz="0" w:space="0" w:color="auto"/>
                <w:right w:val="none" w:sz="0" w:space="0" w:color="auto"/>
              </w:divBdr>
            </w:div>
            <w:div w:id="1614702764">
              <w:marLeft w:val="0"/>
              <w:marRight w:val="0"/>
              <w:marTop w:val="0"/>
              <w:marBottom w:val="0"/>
              <w:divBdr>
                <w:top w:val="none" w:sz="0" w:space="0" w:color="auto"/>
                <w:left w:val="none" w:sz="0" w:space="0" w:color="auto"/>
                <w:bottom w:val="none" w:sz="0" w:space="0" w:color="auto"/>
                <w:right w:val="none" w:sz="0" w:space="0" w:color="auto"/>
              </w:divBdr>
            </w:div>
            <w:div w:id="1635939092">
              <w:marLeft w:val="0"/>
              <w:marRight w:val="0"/>
              <w:marTop w:val="0"/>
              <w:marBottom w:val="0"/>
              <w:divBdr>
                <w:top w:val="none" w:sz="0" w:space="0" w:color="auto"/>
                <w:left w:val="none" w:sz="0" w:space="0" w:color="auto"/>
                <w:bottom w:val="none" w:sz="0" w:space="0" w:color="auto"/>
                <w:right w:val="none" w:sz="0" w:space="0" w:color="auto"/>
              </w:divBdr>
            </w:div>
            <w:div w:id="1649048340">
              <w:marLeft w:val="0"/>
              <w:marRight w:val="0"/>
              <w:marTop w:val="0"/>
              <w:marBottom w:val="0"/>
              <w:divBdr>
                <w:top w:val="none" w:sz="0" w:space="0" w:color="auto"/>
                <w:left w:val="none" w:sz="0" w:space="0" w:color="auto"/>
                <w:bottom w:val="none" w:sz="0" w:space="0" w:color="auto"/>
                <w:right w:val="none" w:sz="0" w:space="0" w:color="auto"/>
              </w:divBdr>
            </w:div>
            <w:div w:id="1653169149">
              <w:marLeft w:val="0"/>
              <w:marRight w:val="0"/>
              <w:marTop w:val="0"/>
              <w:marBottom w:val="0"/>
              <w:divBdr>
                <w:top w:val="none" w:sz="0" w:space="0" w:color="auto"/>
                <w:left w:val="none" w:sz="0" w:space="0" w:color="auto"/>
                <w:bottom w:val="none" w:sz="0" w:space="0" w:color="auto"/>
                <w:right w:val="none" w:sz="0" w:space="0" w:color="auto"/>
              </w:divBdr>
            </w:div>
            <w:div w:id="1656257562">
              <w:marLeft w:val="0"/>
              <w:marRight w:val="0"/>
              <w:marTop w:val="0"/>
              <w:marBottom w:val="0"/>
              <w:divBdr>
                <w:top w:val="none" w:sz="0" w:space="0" w:color="auto"/>
                <w:left w:val="none" w:sz="0" w:space="0" w:color="auto"/>
                <w:bottom w:val="none" w:sz="0" w:space="0" w:color="auto"/>
                <w:right w:val="none" w:sz="0" w:space="0" w:color="auto"/>
              </w:divBdr>
            </w:div>
            <w:div w:id="1675642082">
              <w:marLeft w:val="0"/>
              <w:marRight w:val="0"/>
              <w:marTop w:val="0"/>
              <w:marBottom w:val="0"/>
              <w:divBdr>
                <w:top w:val="none" w:sz="0" w:space="0" w:color="auto"/>
                <w:left w:val="none" w:sz="0" w:space="0" w:color="auto"/>
                <w:bottom w:val="none" w:sz="0" w:space="0" w:color="auto"/>
                <w:right w:val="none" w:sz="0" w:space="0" w:color="auto"/>
              </w:divBdr>
            </w:div>
            <w:div w:id="1703703086">
              <w:marLeft w:val="0"/>
              <w:marRight w:val="0"/>
              <w:marTop w:val="0"/>
              <w:marBottom w:val="0"/>
              <w:divBdr>
                <w:top w:val="none" w:sz="0" w:space="0" w:color="auto"/>
                <w:left w:val="none" w:sz="0" w:space="0" w:color="auto"/>
                <w:bottom w:val="none" w:sz="0" w:space="0" w:color="auto"/>
                <w:right w:val="none" w:sz="0" w:space="0" w:color="auto"/>
              </w:divBdr>
            </w:div>
            <w:div w:id="1710181384">
              <w:marLeft w:val="0"/>
              <w:marRight w:val="0"/>
              <w:marTop w:val="0"/>
              <w:marBottom w:val="0"/>
              <w:divBdr>
                <w:top w:val="none" w:sz="0" w:space="0" w:color="auto"/>
                <w:left w:val="none" w:sz="0" w:space="0" w:color="auto"/>
                <w:bottom w:val="none" w:sz="0" w:space="0" w:color="auto"/>
                <w:right w:val="none" w:sz="0" w:space="0" w:color="auto"/>
              </w:divBdr>
            </w:div>
            <w:div w:id="1713189039">
              <w:marLeft w:val="0"/>
              <w:marRight w:val="0"/>
              <w:marTop w:val="0"/>
              <w:marBottom w:val="0"/>
              <w:divBdr>
                <w:top w:val="none" w:sz="0" w:space="0" w:color="auto"/>
                <w:left w:val="none" w:sz="0" w:space="0" w:color="auto"/>
                <w:bottom w:val="none" w:sz="0" w:space="0" w:color="auto"/>
                <w:right w:val="none" w:sz="0" w:space="0" w:color="auto"/>
              </w:divBdr>
            </w:div>
            <w:div w:id="1733382065">
              <w:marLeft w:val="0"/>
              <w:marRight w:val="0"/>
              <w:marTop w:val="0"/>
              <w:marBottom w:val="0"/>
              <w:divBdr>
                <w:top w:val="none" w:sz="0" w:space="0" w:color="auto"/>
                <w:left w:val="none" w:sz="0" w:space="0" w:color="auto"/>
                <w:bottom w:val="none" w:sz="0" w:space="0" w:color="auto"/>
                <w:right w:val="none" w:sz="0" w:space="0" w:color="auto"/>
              </w:divBdr>
            </w:div>
            <w:div w:id="1744717995">
              <w:marLeft w:val="0"/>
              <w:marRight w:val="0"/>
              <w:marTop w:val="0"/>
              <w:marBottom w:val="0"/>
              <w:divBdr>
                <w:top w:val="none" w:sz="0" w:space="0" w:color="auto"/>
                <w:left w:val="none" w:sz="0" w:space="0" w:color="auto"/>
                <w:bottom w:val="none" w:sz="0" w:space="0" w:color="auto"/>
                <w:right w:val="none" w:sz="0" w:space="0" w:color="auto"/>
              </w:divBdr>
            </w:div>
            <w:div w:id="1747458064">
              <w:marLeft w:val="0"/>
              <w:marRight w:val="0"/>
              <w:marTop w:val="0"/>
              <w:marBottom w:val="0"/>
              <w:divBdr>
                <w:top w:val="none" w:sz="0" w:space="0" w:color="auto"/>
                <w:left w:val="none" w:sz="0" w:space="0" w:color="auto"/>
                <w:bottom w:val="none" w:sz="0" w:space="0" w:color="auto"/>
                <w:right w:val="none" w:sz="0" w:space="0" w:color="auto"/>
              </w:divBdr>
            </w:div>
            <w:div w:id="1768235006">
              <w:marLeft w:val="0"/>
              <w:marRight w:val="0"/>
              <w:marTop w:val="0"/>
              <w:marBottom w:val="0"/>
              <w:divBdr>
                <w:top w:val="none" w:sz="0" w:space="0" w:color="auto"/>
                <w:left w:val="none" w:sz="0" w:space="0" w:color="auto"/>
                <w:bottom w:val="none" w:sz="0" w:space="0" w:color="auto"/>
                <w:right w:val="none" w:sz="0" w:space="0" w:color="auto"/>
              </w:divBdr>
            </w:div>
            <w:div w:id="1823500731">
              <w:marLeft w:val="0"/>
              <w:marRight w:val="0"/>
              <w:marTop w:val="0"/>
              <w:marBottom w:val="0"/>
              <w:divBdr>
                <w:top w:val="none" w:sz="0" w:space="0" w:color="auto"/>
                <w:left w:val="none" w:sz="0" w:space="0" w:color="auto"/>
                <w:bottom w:val="none" w:sz="0" w:space="0" w:color="auto"/>
                <w:right w:val="none" w:sz="0" w:space="0" w:color="auto"/>
              </w:divBdr>
            </w:div>
            <w:div w:id="1862089431">
              <w:marLeft w:val="0"/>
              <w:marRight w:val="0"/>
              <w:marTop w:val="0"/>
              <w:marBottom w:val="0"/>
              <w:divBdr>
                <w:top w:val="none" w:sz="0" w:space="0" w:color="auto"/>
                <w:left w:val="none" w:sz="0" w:space="0" w:color="auto"/>
                <w:bottom w:val="none" w:sz="0" w:space="0" w:color="auto"/>
                <w:right w:val="none" w:sz="0" w:space="0" w:color="auto"/>
              </w:divBdr>
            </w:div>
            <w:div w:id="1864972168">
              <w:marLeft w:val="0"/>
              <w:marRight w:val="0"/>
              <w:marTop w:val="0"/>
              <w:marBottom w:val="0"/>
              <w:divBdr>
                <w:top w:val="none" w:sz="0" w:space="0" w:color="auto"/>
                <w:left w:val="none" w:sz="0" w:space="0" w:color="auto"/>
                <w:bottom w:val="none" w:sz="0" w:space="0" w:color="auto"/>
                <w:right w:val="none" w:sz="0" w:space="0" w:color="auto"/>
              </w:divBdr>
            </w:div>
            <w:div w:id="1876040565">
              <w:marLeft w:val="0"/>
              <w:marRight w:val="0"/>
              <w:marTop w:val="0"/>
              <w:marBottom w:val="0"/>
              <w:divBdr>
                <w:top w:val="none" w:sz="0" w:space="0" w:color="auto"/>
                <w:left w:val="none" w:sz="0" w:space="0" w:color="auto"/>
                <w:bottom w:val="none" w:sz="0" w:space="0" w:color="auto"/>
                <w:right w:val="none" w:sz="0" w:space="0" w:color="auto"/>
              </w:divBdr>
            </w:div>
            <w:div w:id="1951432015">
              <w:marLeft w:val="0"/>
              <w:marRight w:val="0"/>
              <w:marTop w:val="0"/>
              <w:marBottom w:val="0"/>
              <w:divBdr>
                <w:top w:val="none" w:sz="0" w:space="0" w:color="auto"/>
                <w:left w:val="none" w:sz="0" w:space="0" w:color="auto"/>
                <w:bottom w:val="none" w:sz="0" w:space="0" w:color="auto"/>
                <w:right w:val="none" w:sz="0" w:space="0" w:color="auto"/>
              </w:divBdr>
            </w:div>
            <w:div w:id="1955403239">
              <w:marLeft w:val="0"/>
              <w:marRight w:val="0"/>
              <w:marTop w:val="0"/>
              <w:marBottom w:val="0"/>
              <w:divBdr>
                <w:top w:val="none" w:sz="0" w:space="0" w:color="auto"/>
                <w:left w:val="none" w:sz="0" w:space="0" w:color="auto"/>
                <w:bottom w:val="none" w:sz="0" w:space="0" w:color="auto"/>
                <w:right w:val="none" w:sz="0" w:space="0" w:color="auto"/>
              </w:divBdr>
            </w:div>
            <w:div w:id="1957443014">
              <w:marLeft w:val="0"/>
              <w:marRight w:val="0"/>
              <w:marTop w:val="0"/>
              <w:marBottom w:val="0"/>
              <w:divBdr>
                <w:top w:val="none" w:sz="0" w:space="0" w:color="auto"/>
                <w:left w:val="none" w:sz="0" w:space="0" w:color="auto"/>
                <w:bottom w:val="none" w:sz="0" w:space="0" w:color="auto"/>
                <w:right w:val="none" w:sz="0" w:space="0" w:color="auto"/>
              </w:divBdr>
            </w:div>
            <w:div w:id="1960792890">
              <w:marLeft w:val="0"/>
              <w:marRight w:val="0"/>
              <w:marTop w:val="0"/>
              <w:marBottom w:val="0"/>
              <w:divBdr>
                <w:top w:val="none" w:sz="0" w:space="0" w:color="auto"/>
                <w:left w:val="none" w:sz="0" w:space="0" w:color="auto"/>
                <w:bottom w:val="none" w:sz="0" w:space="0" w:color="auto"/>
                <w:right w:val="none" w:sz="0" w:space="0" w:color="auto"/>
              </w:divBdr>
            </w:div>
            <w:div w:id="1967657907">
              <w:marLeft w:val="0"/>
              <w:marRight w:val="0"/>
              <w:marTop w:val="0"/>
              <w:marBottom w:val="0"/>
              <w:divBdr>
                <w:top w:val="none" w:sz="0" w:space="0" w:color="auto"/>
                <w:left w:val="none" w:sz="0" w:space="0" w:color="auto"/>
                <w:bottom w:val="none" w:sz="0" w:space="0" w:color="auto"/>
                <w:right w:val="none" w:sz="0" w:space="0" w:color="auto"/>
              </w:divBdr>
            </w:div>
            <w:div w:id="1973365852">
              <w:marLeft w:val="0"/>
              <w:marRight w:val="0"/>
              <w:marTop w:val="0"/>
              <w:marBottom w:val="0"/>
              <w:divBdr>
                <w:top w:val="none" w:sz="0" w:space="0" w:color="auto"/>
                <w:left w:val="none" w:sz="0" w:space="0" w:color="auto"/>
                <w:bottom w:val="none" w:sz="0" w:space="0" w:color="auto"/>
                <w:right w:val="none" w:sz="0" w:space="0" w:color="auto"/>
              </w:divBdr>
            </w:div>
            <w:div w:id="1974675556">
              <w:marLeft w:val="0"/>
              <w:marRight w:val="0"/>
              <w:marTop w:val="0"/>
              <w:marBottom w:val="0"/>
              <w:divBdr>
                <w:top w:val="none" w:sz="0" w:space="0" w:color="auto"/>
                <w:left w:val="none" w:sz="0" w:space="0" w:color="auto"/>
                <w:bottom w:val="none" w:sz="0" w:space="0" w:color="auto"/>
                <w:right w:val="none" w:sz="0" w:space="0" w:color="auto"/>
              </w:divBdr>
            </w:div>
            <w:div w:id="1975478710">
              <w:marLeft w:val="0"/>
              <w:marRight w:val="0"/>
              <w:marTop w:val="0"/>
              <w:marBottom w:val="0"/>
              <w:divBdr>
                <w:top w:val="none" w:sz="0" w:space="0" w:color="auto"/>
                <w:left w:val="none" w:sz="0" w:space="0" w:color="auto"/>
                <w:bottom w:val="none" w:sz="0" w:space="0" w:color="auto"/>
                <w:right w:val="none" w:sz="0" w:space="0" w:color="auto"/>
              </w:divBdr>
            </w:div>
            <w:div w:id="1993370647">
              <w:marLeft w:val="0"/>
              <w:marRight w:val="0"/>
              <w:marTop w:val="0"/>
              <w:marBottom w:val="0"/>
              <w:divBdr>
                <w:top w:val="none" w:sz="0" w:space="0" w:color="auto"/>
                <w:left w:val="none" w:sz="0" w:space="0" w:color="auto"/>
                <w:bottom w:val="none" w:sz="0" w:space="0" w:color="auto"/>
                <w:right w:val="none" w:sz="0" w:space="0" w:color="auto"/>
              </w:divBdr>
            </w:div>
            <w:div w:id="2000688344">
              <w:marLeft w:val="0"/>
              <w:marRight w:val="0"/>
              <w:marTop w:val="0"/>
              <w:marBottom w:val="0"/>
              <w:divBdr>
                <w:top w:val="none" w:sz="0" w:space="0" w:color="auto"/>
                <w:left w:val="none" w:sz="0" w:space="0" w:color="auto"/>
                <w:bottom w:val="none" w:sz="0" w:space="0" w:color="auto"/>
                <w:right w:val="none" w:sz="0" w:space="0" w:color="auto"/>
              </w:divBdr>
            </w:div>
            <w:div w:id="2005090622">
              <w:marLeft w:val="0"/>
              <w:marRight w:val="0"/>
              <w:marTop w:val="0"/>
              <w:marBottom w:val="0"/>
              <w:divBdr>
                <w:top w:val="none" w:sz="0" w:space="0" w:color="auto"/>
                <w:left w:val="none" w:sz="0" w:space="0" w:color="auto"/>
                <w:bottom w:val="none" w:sz="0" w:space="0" w:color="auto"/>
                <w:right w:val="none" w:sz="0" w:space="0" w:color="auto"/>
              </w:divBdr>
            </w:div>
            <w:div w:id="2028100344">
              <w:marLeft w:val="0"/>
              <w:marRight w:val="0"/>
              <w:marTop w:val="0"/>
              <w:marBottom w:val="0"/>
              <w:divBdr>
                <w:top w:val="none" w:sz="0" w:space="0" w:color="auto"/>
                <w:left w:val="none" w:sz="0" w:space="0" w:color="auto"/>
                <w:bottom w:val="none" w:sz="0" w:space="0" w:color="auto"/>
                <w:right w:val="none" w:sz="0" w:space="0" w:color="auto"/>
              </w:divBdr>
            </w:div>
            <w:div w:id="2063405397">
              <w:marLeft w:val="0"/>
              <w:marRight w:val="0"/>
              <w:marTop w:val="0"/>
              <w:marBottom w:val="0"/>
              <w:divBdr>
                <w:top w:val="none" w:sz="0" w:space="0" w:color="auto"/>
                <w:left w:val="none" w:sz="0" w:space="0" w:color="auto"/>
                <w:bottom w:val="none" w:sz="0" w:space="0" w:color="auto"/>
                <w:right w:val="none" w:sz="0" w:space="0" w:color="auto"/>
              </w:divBdr>
            </w:div>
            <w:div w:id="2063477167">
              <w:marLeft w:val="0"/>
              <w:marRight w:val="0"/>
              <w:marTop w:val="0"/>
              <w:marBottom w:val="0"/>
              <w:divBdr>
                <w:top w:val="none" w:sz="0" w:space="0" w:color="auto"/>
                <w:left w:val="none" w:sz="0" w:space="0" w:color="auto"/>
                <w:bottom w:val="none" w:sz="0" w:space="0" w:color="auto"/>
                <w:right w:val="none" w:sz="0" w:space="0" w:color="auto"/>
              </w:divBdr>
            </w:div>
            <w:div w:id="2069642530">
              <w:marLeft w:val="0"/>
              <w:marRight w:val="0"/>
              <w:marTop w:val="0"/>
              <w:marBottom w:val="0"/>
              <w:divBdr>
                <w:top w:val="none" w:sz="0" w:space="0" w:color="auto"/>
                <w:left w:val="none" w:sz="0" w:space="0" w:color="auto"/>
                <w:bottom w:val="none" w:sz="0" w:space="0" w:color="auto"/>
                <w:right w:val="none" w:sz="0" w:space="0" w:color="auto"/>
              </w:divBdr>
            </w:div>
            <w:div w:id="2084643267">
              <w:marLeft w:val="0"/>
              <w:marRight w:val="0"/>
              <w:marTop w:val="0"/>
              <w:marBottom w:val="0"/>
              <w:divBdr>
                <w:top w:val="none" w:sz="0" w:space="0" w:color="auto"/>
                <w:left w:val="none" w:sz="0" w:space="0" w:color="auto"/>
                <w:bottom w:val="none" w:sz="0" w:space="0" w:color="auto"/>
                <w:right w:val="none" w:sz="0" w:space="0" w:color="auto"/>
              </w:divBdr>
            </w:div>
            <w:div w:id="2091148018">
              <w:marLeft w:val="0"/>
              <w:marRight w:val="0"/>
              <w:marTop w:val="0"/>
              <w:marBottom w:val="0"/>
              <w:divBdr>
                <w:top w:val="none" w:sz="0" w:space="0" w:color="auto"/>
                <w:left w:val="none" w:sz="0" w:space="0" w:color="auto"/>
                <w:bottom w:val="none" w:sz="0" w:space="0" w:color="auto"/>
                <w:right w:val="none" w:sz="0" w:space="0" w:color="auto"/>
              </w:divBdr>
            </w:div>
            <w:div w:id="2092434293">
              <w:marLeft w:val="0"/>
              <w:marRight w:val="0"/>
              <w:marTop w:val="0"/>
              <w:marBottom w:val="0"/>
              <w:divBdr>
                <w:top w:val="none" w:sz="0" w:space="0" w:color="auto"/>
                <w:left w:val="none" w:sz="0" w:space="0" w:color="auto"/>
                <w:bottom w:val="none" w:sz="0" w:space="0" w:color="auto"/>
                <w:right w:val="none" w:sz="0" w:space="0" w:color="auto"/>
              </w:divBdr>
            </w:div>
            <w:div w:id="2093353042">
              <w:marLeft w:val="0"/>
              <w:marRight w:val="0"/>
              <w:marTop w:val="0"/>
              <w:marBottom w:val="0"/>
              <w:divBdr>
                <w:top w:val="none" w:sz="0" w:space="0" w:color="auto"/>
                <w:left w:val="none" w:sz="0" w:space="0" w:color="auto"/>
                <w:bottom w:val="none" w:sz="0" w:space="0" w:color="auto"/>
                <w:right w:val="none" w:sz="0" w:space="0" w:color="auto"/>
              </w:divBdr>
            </w:div>
            <w:div w:id="2108841333">
              <w:marLeft w:val="0"/>
              <w:marRight w:val="0"/>
              <w:marTop w:val="0"/>
              <w:marBottom w:val="0"/>
              <w:divBdr>
                <w:top w:val="none" w:sz="0" w:space="0" w:color="auto"/>
                <w:left w:val="none" w:sz="0" w:space="0" w:color="auto"/>
                <w:bottom w:val="none" w:sz="0" w:space="0" w:color="auto"/>
                <w:right w:val="none" w:sz="0" w:space="0" w:color="auto"/>
              </w:divBdr>
            </w:div>
            <w:div w:id="2120682259">
              <w:marLeft w:val="0"/>
              <w:marRight w:val="0"/>
              <w:marTop w:val="0"/>
              <w:marBottom w:val="0"/>
              <w:divBdr>
                <w:top w:val="none" w:sz="0" w:space="0" w:color="auto"/>
                <w:left w:val="none" w:sz="0" w:space="0" w:color="auto"/>
                <w:bottom w:val="none" w:sz="0" w:space="0" w:color="auto"/>
                <w:right w:val="none" w:sz="0" w:space="0" w:color="auto"/>
              </w:divBdr>
            </w:div>
            <w:div w:id="2126004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2289150">
      <w:bodyDiv w:val="1"/>
      <w:marLeft w:val="0"/>
      <w:marRight w:val="0"/>
      <w:marTop w:val="0"/>
      <w:marBottom w:val="0"/>
      <w:divBdr>
        <w:top w:val="none" w:sz="0" w:space="0" w:color="auto"/>
        <w:left w:val="none" w:sz="0" w:space="0" w:color="auto"/>
        <w:bottom w:val="none" w:sz="0" w:space="0" w:color="auto"/>
        <w:right w:val="none" w:sz="0" w:space="0" w:color="auto"/>
      </w:divBdr>
      <w:divsChild>
        <w:div w:id="302395924">
          <w:marLeft w:val="0"/>
          <w:marRight w:val="0"/>
          <w:marTop w:val="0"/>
          <w:marBottom w:val="0"/>
          <w:divBdr>
            <w:top w:val="none" w:sz="0" w:space="0" w:color="auto"/>
            <w:left w:val="none" w:sz="0" w:space="0" w:color="auto"/>
            <w:bottom w:val="none" w:sz="0" w:space="0" w:color="auto"/>
            <w:right w:val="none" w:sz="0" w:space="0" w:color="auto"/>
          </w:divBdr>
        </w:div>
        <w:div w:id="620310581">
          <w:marLeft w:val="0"/>
          <w:marRight w:val="0"/>
          <w:marTop w:val="0"/>
          <w:marBottom w:val="0"/>
          <w:divBdr>
            <w:top w:val="none" w:sz="0" w:space="0" w:color="auto"/>
            <w:left w:val="none" w:sz="0" w:space="0" w:color="auto"/>
            <w:bottom w:val="none" w:sz="0" w:space="0" w:color="auto"/>
            <w:right w:val="none" w:sz="0" w:space="0" w:color="auto"/>
          </w:divBdr>
        </w:div>
        <w:div w:id="1061977123">
          <w:marLeft w:val="0"/>
          <w:marRight w:val="0"/>
          <w:marTop w:val="0"/>
          <w:marBottom w:val="0"/>
          <w:divBdr>
            <w:top w:val="none" w:sz="0" w:space="0" w:color="auto"/>
            <w:left w:val="none" w:sz="0" w:space="0" w:color="auto"/>
            <w:bottom w:val="none" w:sz="0" w:space="0" w:color="auto"/>
            <w:right w:val="none" w:sz="0" w:space="0" w:color="auto"/>
          </w:divBdr>
        </w:div>
        <w:div w:id="1881015681">
          <w:marLeft w:val="0"/>
          <w:marRight w:val="0"/>
          <w:marTop w:val="0"/>
          <w:marBottom w:val="0"/>
          <w:divBdr>
            <w:top w:val="none" w:sz="0" w:space="0" w:color="auto"/>
            <w:left w:val="none" w:sz="0" w:space="0" w:color="auto"/>
            <w:bottom w:val="none" w:sz="0" w:space="0" w:color="auto"/>
            <w:right w:val="none" w:sz="0" w:space="0" w:color="auto"/>
          </w:divBdr>
        </w:div>
        <w:div w:id="19168226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SIST02.XSL" StyleName="SIST02"/>
</file>

<file path=customXml/itemProps1.xml><?xml version="1.0" encoding="utf-8"?>
<ds:datastoreItem xmlns:ds="http://schemas.openxmlformats.org/officeDocument/2006/customXml" ds:itemID="{5A946916-9400-4C83-9F30-1334FF284C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4</Pages>
  <Words>238</Words>
  <Characters>1363</Characters>
  <Application>Microsoft Office Word</Application>
  <DocSecurity>0</DocSecurity>
  <Lines>11</Lines>
  <Paragraphs>3</Paragraphs>
  <ScaleCrop>false</ScaleCrop>
  <Company>Lenovo (Beijing) Limited</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关于印发《2005年北京航空航天大学</dc:title>
  <dc:creator>Lenovo User</dc:creator>
  <cp:lastModifiedBy>王悦</cp:lastModifiedBy>
  <cp:revision>4</cp:revision>
  <cp:lastPrinted>2015-01-19T01:31:00Z</cp:lastPrinted>
  <dcterms:created xsi:type="dcterms:W3CDTF">2015-01-30T01:09:00Z</dcterms:created>
  <dcterms:modified xsi:type="dcterms:W3CDTF">2015-01-30T01:12:00Z</dcterms:modified>
</cp:coreProperties>
</file>